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DD3" w:rsidRDefault="007A7DD3"/>
    <w:tbl>
      <w:tblPr>
        <w:tblW w:w="10125" w:type="dxa"/>
        <w:tblInd w:w="-519" w:type="dxa"/>
        <w:tblLook w:val="01E0" w:firstRow="1" w:lastRow="1" w:firstColumn="1" w:lastColumn="1" w:noHBand="0" w:noVBand="0"/>
      </w:tblPr>
      <w:tblGrid>
        <w:gridCol w:w="5022"/>
        <w:gridCol w:w="5103"/>
      </w:tblGrid>
      <w:tr w:rsidR="00C97508" w:rsidRPr="00BD64C9" w:rsidTr="005101B6">
        <w:tc>
          <w:tcPr>
            <w:tcW w:w="5022" w:type="dxa"/>
            <w:shd w:val="clear" w:color="auto" w:fill="auto"/>
          </w:tcPr>
          <w:p w:rsidR="00C97508" w:rsidRPr="005101B6" w:rsidRDefault="00F71145" w:rsidP="005A65E9">
            <w:pPr>
              <w:spacing w:line="360" w:lineRule="exact"/>
              <w:jc w:val="center"/>
              <w:rPr>
                <w:spacing w:val="-16"/>
                <w:w w:val="95"/>
                <w:sz w:val="26"/>
                <w:szCs w:val="26"/>
              </w:rPr>
            </w:pPr>
            <w:r>
              <w:rPr>
                <w:spacing w:val="-16"/>
                <w:w w:val="95"/>
                <w:sz w:val="26"/>
                <w:szCs w:val="26"/>
              </w:rPr>
              <w:t>KHO BẠC NHÀ NƯỚC</w:t>
            </w:r>
          </w:p>
          <w:p w:rsidR="00C97508" w:rsidRPr="005101B6" w:rsidRDefault="005A65E9" w:rsidP="005A65E9">
            <w:pPr>
              <w:spacing w:line="360" w:lineRule="exact"/>
              <w:rPr>
                <w:b/>
                <w:spacing w:val="-12"/>
                <w:sz w:val="26"/>
                <w:szCs w:val="26"/>
              </w:rPr>
            </w:pPr>
            <w:r w:rsidRPr="005101B6">
              <w:rPr>
                <w:b/>
                <w:spacing w:val="-12"/>
                <w:w w:val="90"/>
                <w:sz w:val="26"/>
                <w:szCs w:val="26"/>
              </w:rPr>
              <w:t xml:space="preserve">     </w:t>
            </w:r>
            <w:r w:rsidR="00BA6450" w:rsidRPr="005101B6">
              <w:rPr>
                <w:b/>
                <w:spacing w:val="-12"/>
                <w:w w:val="90"/>
                <w:sz w:val="26"/>
                <w:szCs w:val="26"/>
              </w:rPr>
              <w:t xml:space="preserve">  </w:t>
            </w:r>
            <w:r w:rsidR="005101B6" w:rsidRPr="005101B6">
              <w:rPr>
                <w:b/>
                <w:spacing w:val="-12"/>
                <w:w w:val="90"/>
                <w:sz w:val="26"/>
                <w:szCs w:val="26"/>
              </w:rPr>
              <w:t xml:space="preserve"> </w:t>
            </w:r>
            <w:r w:rsidR="00F71145">
              <w:rPr>
                <w:b/>
                <w:spacing w:val="-12"/>
                <w:w w:val="90"/>
                <w:sz w:val="26"/>
                <w:szCs w:val="26"/>
              </w:rPr>
              <w:t>KHO BẠC NHÀ NƯỚC THÁ</w:t>
            </w:r>
            <w:r w:rsidR="00A47057" w:rsidRPr="005101B6">
              <w:rPr>
                <w:b/>
                <w:spacing w:val="-12"/>
                <w:sz w:val="26"/>
                <w:szCs w:val="26"/>
              </w:rPr>
              <w:t>I NGUYÊN</w:t>
            </w:r>
          </w:p>
          <w:p w:rsidR="00C97508" w:rsidRDefault="008C49F3" w:rsidP="003C1383">
            <w:pPr>
              <w:spacing w:before="120" w:line="360" w:lineRule="exact"/>
              <w:jc w:val="center"/>
              <w:rPr>
                <w:sz w:val="26"/>
                <w:szCs w:val="26"/>
              </w:rPr>
            </w:pPr>
            <w:r>
              <w:rPr>
                <w:sz w:val="28"/>
                <w:szCs w:val="28"/>
              </w:rPr>
              <mc:AlternateContent>
                <mc:Choice Requires="wps">
                  <w:drawing>
                    <wp:anchor distT="0" distB="0" distL="114300" distR="114300" simplePos="0" relativeHeight="251656704" behindDoc="0" locked="0" layoutInCell="1" allowOverlap="1">
                      <wp:simplePos x="0" y="0"/>
                      <wp:positionH relativeFrom="column">
                        <wp:posOffset>939165</wp:posOffset>
                      </wp:positionH>
                      <wp:positionV relativeFrom="paragraph">
                        <wp:posOffset>24130</wp:posOffset>
                      </wp:positionV>
                      <wp:extent cx="1171575" cy="0"/>
                      <wp:effectExtent l="13335" t="7620" r="5715" b="1143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EE1A8" id="_x0000_t32" coordsize="21600,21600" o:spt="32" o:oned="t" path="m,l21600,21600e" filled="f">
                      <v:path arrowok="t" fillok="f" o:connecttype="none"/>
                      <o:lock v:ext="edit" shapetype="t"/>
                    </v:shapetype>
                    <v:shape id="AutoShape 4" o:spid="_x0000_s1026" type="#_x0000_t32" style="position:absolute;margin-left:73.95pt;margin-top:1.9pt;width:92.2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PkmHgIAADs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"/>
                  </w:pict>
                </mc:Fallback>
              </mc:AlternateContent>
            </w:r>
            <w:r w:rsidR="001E1408" w:rsidRPr="00A47057">
              <w:rPr>
                <w:sz w:val="26"/>
                <w:szCs w:val="26"/>
              </w:rPr>
              <w:t xml:space="preserve">Số: </w:t>
            </w:r>
            <w:r w:rsidR="00F71145">
              <w:rPr>
                <w:sz w:val="26"/>
                <w:szCs w:val="26"/>
              </w:rPr>
              <w:t xml:space="preserve">   </w:t>
            </w:r>
            <w:r w:rsidR="003F65E6">
              <w:rPr>
                <w:sz w:val="26"/>
                <w:szCs w:val="26"/>
              </w:rPr>
              <w:t xml:space="preserve"> </w:t>
            </w:r>
            <w:r w:rsidR="00F71145">
              <w:rPr>
                <w:sz w:val="26"/>
                <w:szCs w:val="26"/>
              </w:rPr>
              <w:t xml:space="preserve">   </w:t>
            </w:r>
            <w:r w:rsidR="008C6F89">
              <w:rPr>
                <w:sz w:val="26"/>
                <w:szCs w:val="26"/>
              </w:rPr>
              <w:t xml:space="preserve"> </w:t>
            </w:r>
            <w:r w:rsidR="00C97508" w:rsidRPr="00A47057">
              <w:rPr>
                <w:sz w:val="26"/>
                <w:szCs w:val="26"/>
              </w:rPr>
              <w:t>/</w:t>
            </w:r>
            <w:r w:rsidR="008C6F89">
              <w:rPr>
                <w:sz w:val="26"/>
                <w:szCs w:val="26"/>
              </w:rPr>
              <w:t>KBTN</w:t>
            </w:r>
            <w:r w:rsidR="003C1383">
              <w:rPr>
                <w:sz w:val="26"/>
                <w:szCs w:val="26"/>
              </w:rPr>
              <w:t>-KTNN</w:t>
            </w:r>
          </w:p>
          <w:p w:rsidR="00C46FEA" w:rsidRDefault="003C1383" w:rsidP="00C46FEA">
            <w:pPr>
              <w:jc w:val="center"/>
              <w:rPr>
                <w:szCs w:val="26"/>
              </w:rPr>
            </w:pPr>
            <w:r w:rsidRPr="003C1383">
              <w:rPr>
                <w:szCs w:val="26"/>
              </w:rPr>
              <w:t>V</w:t>
            </w:r>
            <w:r>
              <w:rPr>
                <w:szCs w:val="26"/>
              </w:rPr>
              <w:t xml:space="preserve">/v tăng cường </w:t>
            </w:r>
            <w:r w:rsidRPr="003C1383">
              <w:rPr>
                <w:szCs w:val="26"/>
              </w:rPr>
              <w:t xml:space="preserve">kết nối </w:t>
            </w:r>
            <w:r w:rsidR="00C46FEA">
              <w:rPr>
                <w:szCs w:val="26"/>
                <w:lang w:val="vi-VN"/>
              </w:rPr>
              <w:t xml:space="preserve">với </w:t>
            </w:r>
            <w:r w:rsidR="00C46FEA">
              <w:rPr>
                <w:szCs w:val="26"/>
              </w:rPr>
              <w:t>DVC-TT</w:t>
            </w:r>
          </w:p>
          <w:p w:rsidR="003C1383" w:rsidRPr="00A47057" w:rsidRDefault="003C1383" w:rsidP="00C46FEA">
            <w:pPr>
              <w:jc w:val="center"/>
              <w:rPr>
                <w:sz w:val="26"/>
                <w:szCs w:val="26"/>
              </w:rPr>
            </w:pPr>
            <w:r w:rsidRPr="003C1383">
              <w:rPr>
                <w:szCs w:val="26"/>
              </w:rPr>
              <w:t>Kho bạc Nhà nước</w:t>
            </w:r>
          </w:p>
        </w:tc>
        <w:tc>
          <w:tcPr>
            <w:tcW w:w="5103" w:type="dxa"/>
            <w:shd w:val="clear" w:color="auto" w:fill="auto"/>
          </w:tcPr>
          <w:p w:rsidR="00C97508" w:rsidRPr="005101B6" w:rsidRDefault="00C97508" w:rsidP="005A65E9">
            <w:pPr>
              <w:spacing w:line="360" w:lineRule="exact"/>
              <w:rPr>
                <w:b/>
                <w:spacing w:val="-16"/>
                <w:sz w:val="26"/>
                <w:szCs w:val="26"/>
              </w:rPr>
            </w:pPr>
            <w:r w:rsidRPr="005101B6">
              <w:rPr>
                <w:b/>
                <w:spacing w:val="-16"/>
                <w:sz w:val="26"/>
                <w:szCs w:val="26"/>
              </w:rPr>
              <w:t>CỘNG HOÀ XÃ HỘI CHỦ NGHĨA VIỆT NAM</w:t>
            </w:r>
          </w:p>
          <w:p w:rsidR="00C97508" w:rsidRPr="00BD64C9" w:rsidRDefault="005A65E9" w:rsidP="005A65E9">
            <w:pPr>
              <w:spacing w:line="360" w:lineRule="exact"/>
              <w:rPr>
                <w:b/>
                <w:sz w:val="28"/>
                <w:szCs w:val="28"/>
              </w:rPr>
            </w:pPr>
            <w:r>
              <w:rPr>
                <w:b/>
                <w:sz w:val="28"/>
                <w:szCs w:val="28"/>
              </w:rPr>
              <w:t xml:space="preserve">           </w:t>
            </w:r>
            <w:r w:rsidR="00C97508" w:rsidRPr="00BD64C9">
              <w:rPr>
                <w:b/>
                <w:sz w:val="28"/>
                <w:szCs w:val="28"/>
              </w:rPr>
              <w:t>Độc lập - Tự do - Hạnh phúc</w:t>
            </w:r>
          </w:p>
          <w:p w:rsidR="00C97508" w:rsidRPr="008C6F89" w:rsidRDefault="008C49F3" w:rsidP="001F0846">
            <w:pPr>
              <w:spacing w:before="120" w:line="360" w:lineRule="exact"/>
              <w:jc w:val="both"/>
              <w:rPr>
                <w:i/>
                <w:sz w:val="28"/>
                <w:szCs w:val="28"/>
              </w:rPr>
            </w:pPr>
            <w:r>
              <w:rPr>
                <w:b/>
                <w:sz w:val="28"/>
                <w:szCs w:val="28"/>
              </w:rPr>
              <mc:AlternateContent>
                <mc:Choice Requires="wps">
                  <w:drawing>
                    <wp:anchor distT="0" distB="0" distL="114300" distR="114300" simplePos="0" relativeHeight="251657728" behindDoc="0" locked="0" layoutInCell="1" allowOverlap="1">
                      <wp:simplePos x="0" y="0"/>
                      <wp:positionH relativeFrom="column">
                        <wp:posOffset>550545</wp:posOffset>
                      </wp:positionH>
                      <wp:positionV relativeFrom="paragraph">
                        <wp:posOffset>30480</wp:posOffset>
                      </wp:positionV>
                      <wp:extent cx="2038350" cy="0"/>
                      <wp:effectExtent l="13335" t="13970" r="5715" b="508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8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A75BBD" id="AutoShape 5" o:spid="_x0000_s1026" type="#_x0000_t32" style="position:absolute;margin-left:43.35pt;margin-top:2.4pt;width:160.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"/>
                  </w:pict>
                </mc:Fallback>
              </mc:AlternateContent>
            </w:r>
            <w:r w:rsidR="00F71145">
              <w:rPr>
                <w:i/>
                <w:sz w:val="28"/>
                <w:szCs w:val="28"/>
              </w:rPr>
              <w:t>T</w:t>
            </w:r>
            <w:r w:rsidR="00A47057" w:rsidRPr="008C6F89">
              <w:rPr>
                <w:i/>
                <w:sz w:val="28"/>
                <w:szCs w:val="28"/>
              </w:rPr>
              <w:t>hái Nguyên</w:t>
            </w:r>
            <w:r w:rsidR="001E1408" w:rsidRPr="008C6F89">
              <w:rPr>
                <w:i/>
                <w:sz w:val="28"/>
                <w:szCs w:val="28"/>
              </w:rPr>
              <w:t>, ngày</w:t>
            </w:r>
            <w:r w:rsidR="00A47057" w:rsidRPr="008C6F89">
              <w:rPr>
                <w:i/>
                <w:sz w:val="28"/>
                <w:szCs w:val="28"/>
              </w:rPr>
              <w:t xml:space="preserve"> </w:t>
            </w:r>
            <w:r w:rsidR="00F71145">
              <w:rPr>
                <w:i/>
                <w:sz w:val="28"/>
                <w:szCs w:val="28"/>
              </w:rPr>
              <w:t xml:space="preserve">   </w:t>
            </w:r>
            <w:r w:rsidR="00970A5C">
              <w:rPr>
                <w:i/>
                <w:sz w:val="28"/>
                <w:szCs w:val="28"/>
              </w:rPr>
              <w:t xml:space="preserve"> </w:t>
            </w:r>
            <w:r w:rsidR="00F71145">
              <w:rPr>
                <w:i/>
                <w:sz w:val="28"/>
                <w:szCs w:val="28"/>
              </w:rPr>
              <w:t xml:space="preserve">  </w:t>
            </w:r>
            <w:r w:rsidR="00C97508" w:rsidRPr="008C6F89">
              <w:rPr>
                <w:i/>
                <w:sz w:val="28"/>
                <w:szCs w:val="28"/>
              </w:rPr>
              <w:t xml:space="preserve">tháng </w:t>
            </w:r>
            <w:r w:rsidR="00672365">
              <w:rPr>
                <w:i/>
                <w:sz w:val="28"/>
                <w:szCs w:val="28"/>
              </w:rPr>
              <w:t>3</w:t>
            </w:r>
            <w:r w:rsidR="00C97508" w:rsidRPr="008C6F89">
              <w:rPr>
                <w:i/>
                <w:sz w:val="28"/>
                <w:szCs w:val="28"/>
              </w:rPr>
              <w:t xml:space="preserve"> năm </w:t>
            </w:r>
            <w:r w:rsidR="00193AB6">
              <w:rPr>
                <w:i/>
                <w:sz w:val="28"/>
                <w:szCs w:val="28"/>
              </w:rPr>
              <w:t>202</w:t>
            </w:r>
            <w:r w:rsidR="001F0846">
              <w:rPr>
                <w:i/>
                <w:sz w:val="28"/>
                <w:szCs w:val="28"/>
              </w:rPr>
              <w:t>3</w:t>
            </w:r>
          </w:p>
        </w:tc>
      </w:tr>
    </w:tbl>
    <w:p w:rsidR="00BA6450" w:rsidRPr="00BA6450" w:rsidRDefault="00C04BDF" w:rsidP="00BA6450">
      <w:pPr>
        <w:rPr>
          <w:vanish/>
        </w:rPr>
      </w:pPr>
      <w:r>
        <mc:AlternateContent>
          <mc:Choice Requires="wps">
            <w:drawing>
              <wp:anchor distT="0" distB="0" distL="114300" distR="114300" simplePos="0" relativeHeight="251659776" behindDoc="0" locked="0" layoutInCell="1" allowOverlap="1">
                <wp:simplePos x="0" y="0"/>
                <wp:positionH relativeFrom="column">
                  <wp:posOffset>-356235</wp:posOffset>
                </wp:positionH>
                <wp:positionV relativeFrom="paragraph">
                  <wp:posOffset>28575</wp:posOffset>
                </wp:positionV>
                <wp:extent cx="962025" cy="26670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962025" cy="266700"/>
                        </a:xfrm>
                        <a:prstGeom prst="rect">
                          <a:avLst/>
                        </a:prstGeom>
                        <a:solidFill>
                          <a:schemeClr val="lt1"/>
                        </a:solidFill>
                        <a:ln w="6350">
                          <a:solidFill>
                            <a:prstClr val="black"/>
                          </a:solidFill>
                        </a:ln>
                      </wps:spPr>
                      <wps:txbx>
                        <w:txbxContent>
                          <w:p w:rsidR="00C04BDF" w:rsidRDefault="00C04BDF" w:rsidP="00C04BDF">
                            <w:pPr>
                              <w:jc w:val="center"/>
                            </w:pPr>
                            <w: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8.05pt;margin-top:2.25pt;width:75.75pt;height:21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" fillcolor="white [3201]" strokeweight=".5pt">
                <v:textbox>
                  <w:txbxContent>
                    <w:p w:rsidR="00C04BDF" w:rsidRDefault="00C04BDF" w:rsidP="00C04BDF">
                      <w:pPr>
                        <w:jc w:val="center"/>
                      </w:pPr>
                      <w:r>
                        <w:t>DỰ THẢO</w:t>
                      </w:r>
                    </w:p>
                  </w:txbxContent>
                </v:textbox>
              </v:shape>
            </w:pict>
          </mc:Fallback>
        </mc:AlternateContent>
      </w:r>
    </w:p>
    <w:p w:rsidR="004F6FF9" w:rsidRDefault="004F6FF9" w:rsidP="00BA6450">
      <w:pPr>
        <w:spacing w:line="360" w:lineRule="exact"/>
        <w:jc w:val="center"/>
        <w:rPr>
          <w:b/>
          <w:sz w:val="28"/>
          <w:szCs w:val="28"/>
        </w:rPr>
      </w:pPr>
    </w:p>
    <w:p w:rsidR="00CA5BDB" w:rsidRDefault="00CA5BDB" w:rsidP="00BA6450">
      <w:pPr>
        <w:spacing w:line="360" w:lineRule="exact"/>
        <w:jc w:val="center"/>
        <w:rPr>
          <w:b/>
          <w:sz w:val="28"/>
          <w:szCs w:val="28"/>
        </w:rPr>
      </w:pPr>
    </w:p>
    <w:p w:rsidR="00404C47" w:rsidRPr="00044EFC" w:rsidRDefault="00404C47" w:rsidP="005E2354">
      <w:pPr>
        <w:spacing w:line="360" w:lineRule="exact"/>
        <w:ind w:left="567"/>
        <w:jc w:val="center"/>
        <w:outlineLvl w:val="0"/>
        <w:rPr>
          <w:sz w:val="28"/>
          <w:szCs w:val="28"/>
        </w:rPr>
      </w:pPr>
      <w:r>
        <w:rPr>
          <w:sz w:val="28"/>
          <w:szCs w:val="28"/>
        </w:rPr>
        <w:t>Kính gửi: Các</w:t>
      </w:r>
      <w:r w:rsidR="00AD444D">
        <w:rPr>
          <w:sz w:val="28"/>
          <w:szCs w:val="28"/>
          <w:lang w:val="vi-VN"/>
        </w:rPr>
        <w:t xml:space="preserve"> đơn vị thuộc và</w:t>
      </w:r>
      <w:r>
        <w:rPr>
          <w:sz w:val="28"/>
          <w:szCs w:val="28"/>
        </w:rPr>
        <w:t xml:space="preserve"> trực thuộc KBNN Thái Nguyên</w:t>
      </w:r>
    </w:p>
    <w:p w:rsidR="008C6F89" w:rsidRDefault="008C6F89" w:rsidP="008C6F89">
      <w:pPr>
        <w:ind w:firstLine="720"/>
        <w:jc w:val="both"/>
        <w:rPr>
          <w:color w:val="000000"/>
          <w:sz w:val="28"/>
          <w:szCs w:val="28"/>
        </w:rPr>
      </w:pPr>
    </w:p>
    <w:p w:rsidR="00404C47" w:rsidRDefault="001F0846" w:rsidP="0074773B">
      <w:pPr>
        <w:spacing w:line="312" w:lineRule="auto"/>
        <w:ind w:firstLine="709"/>
        <w:jc w:val="both"/>
        <w:rPr>
          <w:sz w:val="28"/>
          <w:szCs w:val="28"/>
        </w:rPr>
      </w:pPr>
      <w:r>
        <w:rPr>
          <w:sz w:val="28"/>
          <w:szCs w:val="28"/>
        </w:rPr>
        <w:tab/>
      </w:r>
      <w:r w:rsidR="00F943E8">
        <w:rPr>
          <w:sz w:val="28"/>
          <w:szCs w:val="28"/>
        </w:rPr>
        <w:t>Thực hiện Công văn số 694/KBNN-CNTT ngày 13/02/2023 của Kho bạc Nhà nước về việc hướng dẫn triển khai Quyết định số 6524/QĐ-KBNN ngày 16/12/2022</w:t>
      </w:r>
      <w:del w:id="0" w:author="Thai Ha Quoc" w:date="2023-03-30T09:39:00Z">
        <w:r w:rsidR="00F943E8" w:rsidDel="003B1247">
          <w:rPr>
            <w:sz w:val="28"/>
            <w:szCs w:val="28"/>
          </w:rPr>
          <w:delText>.</w:delText>
        </w:r>
      </w:del>
      <w:ins w:id="1" w:author="Thai Ha Quoc" w:date="2023-03-30T09:39:00Z">
        <w:r w:rsidR="003B1247">
          <w:rPr>
            <w:sz w:val="28"/>
            <w:szCs w:val="28"/>
          </w:rPr>
          <w:t>,</w:t>
        </w:r>
      </w:ins>
      <w:r w:rsidR="00F943E8">
        <w:rPr>
          <w:sz w:val="28"/>
          <w:szCs w:val="28"/>
        </w:rPr>
        <w:t xml:space="preserve"> </w:t>
      </w:r>
      <w:r w:rsidR="00D44C4C">
        <w:rPr>
          <w:sz w:val="28"/>
          <w:szCs w:val="28"/>
          <w:lang w:val="vi-VN"/>
        </w:rPr>
        <w:t>Kho bạc Nhà nước (</w:t>
      </w:r>
      <w:r w:rsidR="00F943E8">
        <w:rPr>
          <w:sz w:val="28"/>
          <w:szCs w:val="28"/>
        </w:rPr>
        <w:t>KBNN</w:t>
      </w:r>
      <w:r w:rsidR="00D44C4C">
        <w:rPr>
          <w:sz w:val="28"/>
          <w:szCs w:val="28"/>
          <w:lang w:val="vi-VN"/>
        </w:rPr>
        <w:t>)</w:t>
      </w:r>
      <w:r w:rsidR="00F943E8">
        <w:rPr>
          <w:sz w:val="28"/>
          <w:szCs w:val="28"/>
        </w:rPr>
        <w:t xml:space="preserve"> Thái Nguyên </w:t>
      </w:r>
      <w:r w:rsidR="0096727D">
        <w:rPr>
          <w:sz w:val="28"/>
          <w:szCs w:val="28"/>
        </w:rPr>
        <w:t>đề nghị</w:t>
      </w:r>
      <w:r w:rsidR="00F943E8">
        <w:rPr>
          <w:sz w:val="28"/>
          <w:szCs w:val="28"/>
        </w:rPr>
        <w:t xml:space="preserve"> các đơn vị thuộc và trực thuộc </w:t>
      </w:r>
      <w:del w:id="2" w:author="Thai Ha Quoc" w:date="2023-03-30T09:39:00Z">
        <w:r w:rsidR="00F943E8" w:rsidDel="003B1247">
          <w:rPr>
            <w:sz w:val="28"/>
            <w:szCs w:val="28"/>
          </w:rPr>
          <w:delText xml:space="preserve">KBNN Thái Nguyên </w:delText>
        </w:r>
      </w:del>
      <w:r w:rsidR="00F943E8">
        <w:rPr>
          <w:sz w:val="28"/>
          <w:szCs w:val="28"/>
        </w:rPr>
        <w:t>thực hiện một số nội dung sau:</w:t>
      </w:r>
    </w:p>
    <w:p w:rsidR="00F943E8" w:rsidRPr="000D69F3" w:rsidRDefault="00F943E8" w:rsidP="0074773B">
      <w:pPr>
        <w:pStyle w:val="ListParagraph"/>
        <w:numPr>
          <w:ilvl w:val="0"/>
          <w:numId w:val="22"/>
        </w:numPr>
        <w:tabs>
          <w:tab w:val="left" w:pos="993"/>
        </w:tabs>
        <w:spacing w:before="120" w:after="80" w:line="312" w:lineRule="auto"/>
        <w:ind w:left="0" w:firstLine="709"/>
        <w:contextualSpacing w:val="0"/>
        <w:jc w:val="both"/>
        <w:rPr>
          <w:spacing w:val="2"/>
          <w:sz w:val="28"/>
          <w:szCs w:val="28"/>
        </w:rPr>
      </w:pPr>
      <w:r w:rsidRPr="004F5F5F">
        <w:rPr>
          <w:spacing w:val="-2"/>
          <w:sz w:val="28"/>
          <w:szCs w:val="28"/>
        </w:rPr>
        <w:t>Tiếp tục tổ chức tuyên truyền</w:t>
      </w:r>
      <w:r w:rsidR="00D44C4C">
        <w:rPr>
          <w:spacing w:val="-2"/>
          <w:sz w:val="28"/>
          <w:szCs w:val="28"/>
          <w:lang w:val="vi-VN"/>
        </w:rPr>
        <w:t xml:space="preserve"> đến các đơn vị giao dịch</w:t>
      </w:r>
      <w:r w:rsidRPr="004F5F5F">
        <w:rPr>
          <w:spacing w:val="-2"/>
          <w:sz w:val="28"/>
          <w:szCs w:val="28"/>
        </w:rPr>
        <w:t xml:space="preserve"> nội dung của Quyết định </w:t>
      </w:r>
      <w:r w:rsidR="00C12E2B" w:rsidRPr="004F5F5F">
        <w:rPr>
          <w:spacing w:val="-2"/>
          <w:sz w:val="28"/>
          <w:szCs w:val="28"/>
        </w:rPr>
        <w:t>số</w:t>
      </w:r>
      <w:r w:rsidR="008A28E8" w:rsidRPr="004F5F5F">
        <w:rPr>
          <w:spacing w:val="-2"/>
          <w:sz w:val="28"/>
          <w:szCs w:val="28"/>
        </w:rPr>
        <w:t xml:space="preserve"> 935/QĐ-KBNN</w:t>
      </w:r>
      <w:r w:rsidR="008A28E8" w:rsidRPr="000D69F3">
        <w:rPr>
          <w:spacing w:val="2"/>
          <w:sz w:val="28"/>
          <w:szCs w:val="28"/>
        </w:rPr>
        <w:t xml:space="preserve"> ngày 04/3/2022 và Quyết định số</w:t>
      </w:r>
      <w:r w:rsidR="00C12E2B" w:rsidRPr="000D69F3">
        <w:rPr>
          <w:spacing w:val="2"/>
          <w:sz w:val="28"/>
          <w:szCs w:val="28"/>
        </w:rPr>
        <w:t xml:space="preserve"> 6524/QĐ-KBNN ngày 16/12/2022</w:t>
      </w:r>
      <w:r w:rsidR="00D44C4C">
        <w:rPr>
          <w:spacing w:val="2"/>
          <w:sz w:val="28"/>
          <w:szCs w:val="28"/>
          <w:lang w:val="vi-VN"/>
        </w:rPr>
        <w:t xml:space="preserve"> của KBNN </w:t>
      </w:r>
      <w:r w:rsidR="0096727D">
        <w:rPr>
          <w:spacing w:val="2"/>
          <w:sz w:val="28"/>
          <w:szCs w:val="28"/>
        </w:rPr>
        <w:t>về</w:t>
      </w:r>
      <w:r w:rsidR="00C12E2B" w:rsidRPr="000D69F3">
        <w:rPr>
          <w:spacing w:val="2"/>
          <w:sz w:val="28"/>
          <w:szCs w:val="28"/>
        </w:rPr>
        <w:t xml:space="preserve"> </w:t>
      </w:r>
      <w:del w:id="3" w:author="Thai Ha Quoc" w:date="2023-03-30T09:47:00Z">
        <w:r w:rsidR="00C12E2B" w:rsidRPr="000D69F3" w:rsidDel="003B1247">
          <w:rPr>
            <w:spacing w:val="2"/>
            <w:sz w:val="28"/>
            <w:szCs w:val="28"/>
          </w:rPr>
          <w:delText xml:space="preserve">lợi </w:delText>
        </w:r>
      </w:del>
      <w:ins w:id="4" w:author="Thai Ha Quoc" w:date="2023-03-30T09:47:00Z">
        <w:r w:rsidR="003B1247">
          <w:rPr>
            <w:spacing w:val="2"/>
            <w:sz w:val="28"/>
            <w:szCs w:val="28"/>
          </w:rPr>
          <w:t>tiện</w:t>
        </w:r>
        <w:r w:rsidR="003B1247" w:rsidRPr="000D69F3">
          <w:rPr>
            <w:spacing w:val="2"/>
            <w:sz w:val="28"/>
            <w:szCs w:val="28"/>
          </w:rPr>
          <w:t xml:space="preserve"> </w:t>
        </w:r>
      </w:ins>
      <w:r w:rsidR="00C12E2B" w:rsidRPr="000D69F3">
        <w:rPr>
          <w:spacing w:val="2"/>
          <w:sz w:val="28"/>
          <w:szCs w:val="28"/>
        </w:rPr>
        <w:t xml:space="preserve">ích của việc thực hiện kết nối </w:t>
      </w:r>
      <w:r w:rsidR="008F3DE4" w:rsidRPr="000D69F3">
        <w:rPr>
          <w:spacing w:val="2"/>
          <w:sz w:val="28"/>
          <w:szCs w:val="28"/>
        </w:rPr>
        <w:t>phần mềm kế toán của đơn vị</w:t>
      </w:r>
      <w:r w:rsidR="00D44C4C">
        <w:rPr>
          <w:spacing w:val="2"/>
          <w:sz w:val="28"/>
          <w:szCs w:val="28"/>
          <w:lang w:val="vi-VN"/>
        </w:rPr>
        <w:t xml:space="preserve"> giao dịch</w:t>
      </w:r>
      <w:r w:rsidR="008F3DE4" w:rsidRPr="000D69F3">
        <w:rPr>
          <w:spacing w:val="2"/>
          <w:sz w:val="28"/>
          <w:szCs w:val="28"/>
        </w:rPr>
        <w:t xml:space="preserve"> với hệ thống DVC-TT</w:t>
      </w:r>
      <w:r w:rsidR="00D44C4C">
        <w:rPr>
          <w:sz w:val="28"/>
          <w:szCs w:val="28"/>
          <w:lang w:val="vi-VN"/>
        </w:rPr>
        <w:t>. Phối hợp,</w:t>
      </w:r>
      <w:r w:rsidR="0096727D">
        <w:rPr>
          <w:sz w:val="28"/>
          <w:szCs w:val="28"/>
        </w:rPr>
        <w:t xml:space="preserve"> hướng dẫn</w:t>
      </w:r>
      <w:r w:rsidR="00EF613F" w:rsidRPr="000D69F3">
        <w:rPr>
          <w:spacing w:val="2"/>
          <w:sz w:val="28"/>
          <w:szCs w:val="28"/>
        </w:rPr>
        <w:t xml:space="preserve"> các đơn vị </w:t>
      </w:r>
      <w:r w:rsidR="00D44C4C">
        <w:rPr>
          <w:spacing w:val="2"/>
          <w:sz w:val="28"/>
          <w:szCs w:val="28"/>
          <w:lang w:val="vi-VN"/>
        </w:rPr>
        <w:t xml:space="preserve">chưa </w:t>
      </w:r>
      <w:r w:rsidR="00EF613F" w:rsidRPr="000D69F3">
        <w:rPr>
          <w:spacing w:val="2"/>
          <w:sz w:val="28"/>
          <w:szCs w:val="28"/>
        </w:rPr>
        <w:t>đăng ký kết nối DVC-TT</w:t>
      </w:r>
      <w:r w:rsidR="00D44C4C">
        <w:rPr>
          <w:spacing w:val="2"/>
          <w:sz w:val="28"/>
          <w:szCs w:val="28"/>
          <w:lang w:val="vi-VN"/>
        </w:rPr>
        <w:t xml:space="preserve"> lập đăng ký sử dụng dịch vụ kết nối</w:t>
      </w:r>
      <w:r w:rsidR="000D69F3">
        <w:rPr>
          <w:spacing w:val="2"/>
          <w:sz w:val="28"/>
          <w:szCs w:val="28"/>
        </w:rPr>
        <w:t xml:space="preserve"> </w:t>
      </w:r>
      <w:r w:rsidR="000D69F3" w:rsidRPr="0096727D">
        <w:rPr>
          <w:i/>
          <w:spacing w:val="2"/>
          <w:sz w:val="28"/>
          <w:szCs w:val="28"/>
        </w:rPr>
        <w:t xml:space="preserve">(theo </w:t>
      </w:r>
      <w:r w:rsidR="00D44C4C">
        <w:rPr>
          <w:i/>
          <w:spacing w:val="2"/>
          <w:sz w:val="28"/>
          <w:szCs w:val="28"/>
          <w:lang w:val="vi-VN"/>
        </w:rPr>
        <w:t>phụ lục</w:t>
      </w:r>
      <w:r w:rsidR="0077770E">
        <w:rPr>
          <w:i/>
          <w:spacing w:val="2"/>
          <w:sz w:val="28"/>
          <w:szCs w:val="28"/>
        </w:rPr>
        <w:t xml:space="preserve"> số</w:t>
      </w:r>
      <w:r w:rsidR="00D44C4C">
        <w:rPr>
          <w:i/>
          <w:spacing w:val="2"/>
          <w:sz w:val="28"/>
          <w:szCs w:val="28"/>
          <w:lang w:val="vi-VN"/>
        </w:rPr>
        <w:t xml:space="preserve"> </w:t>
      </w:r>
      <w:r w:rsidR="000D69F3" w:rsidRPr="0096727D">
        <w:rPr>
          <w:i/>
          <w:spacing w:val="2"/>
          <w:sz w:val="28"/>
          <w:szCs w:val="28"/>
        </w:rPr>
        <w:t xml:space="preserve">01 </w:t>
      </w:r>
      <w:r w:rsidR="0096727D" w:rsidRPr="0096727D">
        <w:rPr>
          <w:i/>
          <w:spacing w:val="2"/>
          <w:sz w:val="28"/>
          <w:szCs w:val="28"/>
        </w:rPr>
        <w:t>đính kèm</w:t>
      </w:r>
      <w:r w:rsidR="000D69F3" w:rsidRPr="0096727D">
        <w:rPr>
          <w:i/>
          <w:spacing w:val="2"/>
          <w:sz w:val="28"/>
          <w:szCs w:val="28"/>
        </w:rPr>
        <w:t>)</w:t>
      </w:r>
      <w:r w:rsidR="00EF613F" w:rsidRPr="000D69F3">
        <w:rPr>
          <w:spacing w:val="2"/>
          <w:sz w:val="28"/>
          <w:szCs w:val="28"/>
        </w:rPr>
        <w:t xml:space="preserve"> khi có phần </w:t>
      </w:r>
      <w:r w:rsidR="0096727D">
        <w:rPr>
          <w:spacing w:val="2"/>
          <w:sz w:val="28"/>
          <w:szCs w:val="28"/>
        </w:rPr>
        <w:t xml:space="preserve">mềm </w:t>
      </w:r>
      <w:r w:rsidR="00EF613F" w:rsidRPr="000D69F3">
        <w:rPr>
          <w:spacing w:val="2"/>
          <w:sz w:val="28"/>
          <w:szCs w:val="28"/>
        </w:rPr>
        <w:t>đáp ứng được khả năng kết nối và trao đổi dữ liệu với Hệ thống DVC-TT.</w:t>
      </w:r>
    </w:p>
    <w:p w:rsidR="00EF613F" w:rsidRDefault="00C12E2B" w:rsidP="004F5F5F">
      <w:pPr>
        <w:pStyle w:val="ListParagraph"/>
        <w:numPr>
          <w:ilvl w:val="0"/>
          <w:numId w:val="22"/>
        </w:numPr>
        <w:tabs>
          <w:tab w:val="left" w:pos="993"/>
        </w:tabs>
        <w:spacing w:before="120" w:after="80" w:line="312" w:lineRule="auto"/>
        <w:ind w:left="0" w:firstLine="709"/>
        <w:contextualSpacing w:val="0"/>
        <w:jc w:val="both"/>
        <w:rPr>
          <w:spacing w:val="-4"/>
          <w:sz w:val="28"/>
          <w:szCs w:val="28"/>
        </w:rPr>
      </w:pPr>
      <w:r w:rsidRPr="001D62B4">
        <w:rPr>
          <w:spacing w:val="-4"/>
          <w:sz w:val="28"/>
          <w:szCs w:val="28"/>
        </w:rPr>
        <w:t xml:space="preserve">Tiếp </w:t>
      </w:r>
      <w:r w:rsidRPr="004F5F5F">
        <w:rPr>
          <w:spacing w:val="2"/>
          <w:sz w:val="28"/>
          <w:szCs w:val="28"/>
        </w:rPr>
        <w:t>nhận</w:t>
      </w:r>
      <w:r w:rsidRPr="001D62B4">
        <w:rPr>
          <w:spacing w:val="-4"/>
          <w:sz w:val="28"/>
          <w:szCs w:val="28"/>
        </w:rPr>
        <w:t xml:space="preserve"> thông tin đăng ký </w:t>
      </w:r>
      <w:r w:rsidR="008F3DE4" w:rsidRPr="001D62B4">
        <w:rPr>
          <w:spacing w:val="-4"/>
          <w:sz w:val="28"/>
          <w:szCs w:val="28"/>
        </w:rPr>
        <w:t>từ các đơn vị</w:t>
      </w:r>
      <w:r w:rsidR="00D44C4C">
        <w:rPr>
          <w:spacing w:val="-4"/>
          <w:sz w:val="28"/>
          <w:szCs w:val="28"/>
          <w:lang w:val="vi-VN"/>
        </w:rPr>
        <w:t xml:space="preserve"> giao dịch</w:t>
      </w:r>
      <w:r w:rsidR="008F3DE4" w:rsidRPr="001D62B4">
        <w:rPr>
          <w:spacing w:val="-4"/>
          <w:sz w:val="28"/>
          <w:szCs w:val="28"/>
        </w:rPr>
        <w:t>, tổng hợp danh sách</w:t>
      </w:r>
      <w:r w:rsidR="000D69F3">
        <w:rPr>
          <w:spacing w:val="-4"/>
          <w:sz w:val="28"/>
          <w:szCs w:val="28"/>
        </w:rPr>
        <w:t xml:space="preserve"> </w:t>
      </w:r>
      <w:r w:rsidR="0096727D" w:rsidRPr="0096727D">
        <w:rPr>
          <w:i/>
          <w:spacing w:val="2"/>
          <w:sz w:val="28"/>
          <w:szCs w:val="28"/>
        </w:rPr>
        <w:t xml:space="preserve">(theo </w:t>
      </w:r>
      <w:r w:rsidR="00D44C4C">
        <w:rPr>
          <w:i/>
          <w:spacing w:val="2"/>
          <w:sz w:val="28"/>
          <w:szCs w:val="28"/>
          <w:lang w:val="vi-VN"/>
        </w:rPr>
        <w:t>phụ lục</w:t>
      </w:r>
      <w:r w:rsidR="0077770E">
        <w:rPr>
          <w:i/>
          <w:spacing w:val="2"/>
          <w:sz w:val="28"/>
          <w:szCs w:val="28"/>
        </w:rPr>
        <w:t xml:space="preserve"> số</w:t>
      </w:r>
      <w:r w:rsidR="00D44C4C">
        <w:rPr>
          <w:i/>
          <w:spacing w:val="2"/>
          <w:sz w:val="28"/>
          <w:szCs w:val="28"/>
          <w:lang w:val="vi-VN"/>
        </w:rPr>
        <w:t xml:space="preserve"> </w:t>
      </w:r>
      <w:r w:rsidR="0096727D" w:rsidRPr="0096727D">
        <w:rPr>
          <w:i/>
          <w:spacing w:val="2"/>
          <w:sz w:val="28"/>
          <w:szCs w:val="28"/>
        </w:rPr>
        <w:t>0</w:t>
      </w:r>
      <w:r w:rsidR="003B66F6">
        <w:rPr>
          <w:i/>
          <w:spacing w:val="2"/>
          <w:sz w:val="28"/>
          <w:szCs w:val="28"/>
        </w:rPr>
        <w:t>2</w:t>
      </w:r>
      <w:r w:rsidR="0096727D" w:rsidRPr="0096727D">
        <w:rPr>
          <w:i/>
          <w:spacing w:val="2"/>
          <w:sz w:val="28"/>
          <w:szCs w:val="28"/>
        </w:rPr>
        <w:t xml:space="preserve"> đính kèm)</w:t>
      </w:r>
      <w:del w:id="5" w:author="Thai Ha Quoc" w:date="2023-03-30T09:39:00Z">
        <w:r w:rsidR="0096727D" w:rsidDel="003B1247">
          <w:rPr>
            <w:i/>
            <w:spacing w:val="2"/>
            <w:sz w:val="28"/>
            <w:szCs w:val="28"/>
          </w:rPr>
          <w:delText>,</w:delText>
        </w:r>
      </w:del>
      <w:ins w:id="6" w:author="Thai Ha Quoc" w:date="2023-03-30T09:39:00Z">
        <w:r w:rsidR="003B1247">
          <w:rPr>
            <w:i/>
            <w:spacing w:val="2"/>
            <w:sz w:val="28"/>
            <w:szCs w:val="28"/>
          </w:rPr>
          <w:t>;</w:t>
        </w:r>
      </w:ins>
      <w:r w:rsidR="00B1356D">
        <w:rPr>
          <w:i/>
          <w:spacing w:val="2"/>
          <w:sz w:val="28"/>
          <w:szCs w:val="28"/>
          <w:lang w:val="vi-VN"/>
        </w:rPr>
        <w:t xml:space="preserve"> </w:t>
      </w:r>
      <w:r w:rsidR="00B1356D" w:rsidRPr="00B1356D">
        <w:rPr>
          <w:spacing w:val="-4"/>
          <w:sz w:val="28"/>
          <w:szCs w:val="28"/>
        </w:rPr>
        <w:t>định kỳ ngày 5 và ngày 20 hàng tháng</w:t>
      </w:r>
      <w:r w:rsidR="00B1356D">
        <w:rPr>
          <w:i/>
          <w:spacing w:val="2"/>
          <w:sz w:val="28"/>
          <w:szCs w:val="28"/>
          <w:lang w:val="vi-VN"/>
        </w:rPr>
        <w:t xml:space="preserve"> (trùng vào ngày nghỉ thì gửi vào ngày làm việc kế tiếp)</w:t>
      </w:r>
      <w:r w:rsidR="0096727D">
        <w:rPr>
          <w:i/>
          <w:spacing w:val="2"/>
          <w:sz w:val="28"/>
          <w:szCs w:val="28"/>
        </w:rPr>
        <w:t xml:space="preserve"> </w:t>
      </w:r>
      <w:r w:rsidR="008F3DE4" w:rsidRPr="001D62B4">
        <w:rPr>
          <w:spacing w:val="-4"/>
          <w:sz w:val="28"/>
          <w:szCs w:val="28"/>
        </w:rPr>
        <w:t>gửi</w:t>
      </w:r>
      <w:r w:rsidR="00B1356D">
        <w:rPr>
          <w:spacing w:val="-4"/>
          <w:sz w:val="28"/>
          <w:szCs w:val="28"/>
          <w:lang w:val="vi-VN"/>
        </w:rPr>
        <w:t xml:space="preserve"> file danh sách đơn vị đăng ký theo địa chỉ</w:t>
      </w:r>
      <w:r w:rsidR="001D62B4" w:rsidRPr="001D62B4">
        <w:rPr>
          <w:spacing w:val="-4"/>
          <w:sz w:val="28"/>
          <w:szCs w:val="28"/>
        </w:rPr>
        <w:t xml:space="preserve"> email</w:t>
      </w:r>
      <w:r w:rsidR="001D62B4" w:rsidRPr="00AF00C5">
        <w:rPr>
          <w:spacing w:val="-4"/>
          <w:sz w:val="28"/>
          <w:szCs w:val="28"/>
        </w:rPr>
        <w:t xml:space="preserve">: </w:t>
      </w:r>
      <w:hyperlink r:id="rId8" w:history="1">
        <w:r w:rsidR="001D62B4" w:rsidRPr="00AF00C5">
          <w:rPr>
            <w:rStyle w:val="Hyperlink"/>
            <w:color w:val="auto"/>
            <w:spacing w:val="-4"/>
            <w:sz w:val="28"/>
            <w:szCs w:val="28"/>
          </w:rPr>
          <w:t>hotrocntt@vst.gov.vn</w:t>
        </w:r>
      </w:hyperlink>
      <w:r w:rsidR="001D62B4" w:rsidRPr="00AF00C5">
        <w:rPr>
          <w:spacing w:val="-4"/>
          <w:sz w:val="28"/>
          <w:szCs w:val="28"/>
        </w:rPr>
        <w:t xml:space="preserve"> ; </w:t>
      </w:r>
      <w:r w:rsidR="008F3476">
        <w:rPr>
          <w:spacing w:val="-4"/>
          <w:sz w:val="28"/>
          <w:szCs w:val="28"/>
        </w:rPr>
        <w:t>T</w:t>
      </w:r>
      <w:r w:rsidR="001D62B4" w:rsidRPr="00AF00C5">
        <w:rPr>
          <w:spacing w:val="-4"/>
          <w:sz w:val="28"/>
          <w:szCs w:val="28"/>
        </w:rPr>
        <w:t>iêu đề: [</w:t>
      </w:r>
      <w:r w:rsidR="001D62B4" w:rsidRPr="001D62B4">
        <w:rPr>
          <w:spacing w:val="-4"/>
          <w:sz w:val="28"/>
          <w:szCs w:val="28"/>
        </w:rPr>
        <w:t>DVC#2260]</w:t>
      </w:r>
      <w:r w:rsidR="00EF613F">
        <w:rPr>
          <w:spacing w:val="-4"/>
          <w:sz w:val="28"/>
          <w:szCs w:val="28"/>
        </w:rPr>
        <w:t xml:space="preserve"> để tổng hợp, đăng ký với Kho bạc Nhà nước</w:t>
      </w:r>
      <w:r w:rsidR="008F3476">
        <w:rPr>
          <w:spacing w:val="-4"/>
          <w:sz w:val="28"/>
          <w:szCs w:val="28"/>
        </w:rPr>
        <w:t xml:space="preserve"> theo quy định</w:t>
      </w:r>
      <w:r w:rsidR="00EF613F">
        <w:rPr>
          <w:spacing w:val="-4"/>
          <w:sz w:val="28"/>
          <w:szCs w:val="28"/>
        </w:rPr>
        <w:t>.</w:t>
      </w:r>
    </w:p>
    <w:p w:rsidR="00263112" w:rsidRPr="006836A0" w:rsidRDefault="006836A0" w:rsidP="004C2C11">
      <w:pPr>
        <w:pStyle w:val="ListParagraph"/>
        <w:numPr>
          <w:ilvl w:val="0"/>
          <w:numId w:val="22"/>
        </w:numPr>
        <w:tabs>
          <w:tab w:val="left" w:pos="993"/>
        </w:tabs>
        <w:spacing w:before="120" w:after="80" w:line="312" w:lineRule="auto"/>
        <w:ind w:left="0" w:firstLine="709"/>
        <w:contextualSpacing w:val="0"/>
        <w:jc w:val="both"/>
        <w:rPr>
          <w:sz w:val="28"/>
          <w:szCs w:val="28"/>
        </w:rPr>
      </w:pPr>
      <w:r w:rsidRPr="006836A0">
        <w:rPr>
          <w:sz w:val="28"/>
          <w:szCs w:val="28"/>
        </w:rPr>
        <w:t xml:space="preserve">Hướng dẫn </w:t>
      </w:r>
      <w:r w:rsidR="00EF613F" w:rsidRPr="006836A0">
        <w:rPr>
          <w:sz w:val="28"/>
          <w:szCs w:val="28"/>
        </w:rPr>
        <w:t xml:space="preserve">các đơn vị </w:t>
      </w:r>
      <w:r w:rsidR="00B1356D">
        <w:rPr>
          <w:sz w:val="28"/>
          <w:szCs w:val="28"/>
          <w:lang w:val="vi-VN"/>
        </w:rPr>
        <w:t xml:space="preserve">giao dịch </w:t>
      </w:r>
      <w:r w:rsidR="00EF613F" w:rsidRPr="006836A0">
        <w:rPr>
          <w:sz w:val="28"/>
          <w:szCs w:val="28"/>
        </w:rPr>
        <w:t xml:space="preserve">đã đăng ký kết nối nhưng </w:t>
      </w:r>
      <w:r w:rsidRPr="006836A0">
        <w:rPr>
          <w:sz w:val="28"/>
          <w:szCs w:val="28"/>
        </w:rPr>
        <w:t>chưa kết nối thành công</w:t>
      </w:r>
      <w:r w:rsidR="00B255EA" w:rsidRPr="006836A0">
        <w:rPr>
          <w:sz w:val="28"/>
          <w:szCs w:val="28"/>
        </w:rPr>
        <w:t xml:space="preserve"> </w:t>
      </w:r>
      <w:r w:rsidR="00B1356D">
        <w:rPr>
          <w:sz w:val="28"/>
          <w:szCs w:val="28"/>
          <w:lang w:val="vi-VN"/>
        </w:rPr>
        <w:t xml:space="preserve">với hệ thống DVC-TT </w:t>
      </w:r>
      <w:r>
        <w:rPr>
          <w:sz w:val="28"/>
          <w:szCs w:val="28"/>
        </w:rPr>
        <w:t xml:space="preserve">phương pháp kiểm tra kết nối </w:t>
      </w:r>
      <w:r w:rsidR="00B255EA" w:rsidRPr="006836A0">
        <w:rPr>
          <w:sz w:val="28"/>
          <w:szCs w:val="28"/>
        </w:rPr>
        <w:t xml:space="preserve">hoặc gửi yêu cầu hỗ trợ </w:t>
      </w:r>
      <w:r w:rsidRPr="008F3476">
        <w:rPr>
          <w:i/>
          <w:spacing w:val="2"/>
          <w:sz w:val="28"/>
          <w:szCs w:val="28"/>
        </w:rPr>
        <w:t>(</w:t>
      </w:r>
      <w:r w:rsidR="003B66F6">
        <w:rPr>
          <w:i/>
          <w:spacing w:val="2"/>
          <w:sz w:val="28"/>
          <w:szCs w:val="28"/>
        </w:rPr>
        <w:t>phụ lục</w:t>
      </w:r>
      <w:r w:rsidR="0077770E">
        <w:rPr>
          <w:i/>
          <w:spacing w:val="2"/>
          <w:sz w:val="28"/>
          <w:szCs w:val="28"/>
        </w:rPr>
        <w:t xml:space="preserve"> số</w:t>
      </w:r>
      <w:r w:rsidR="003B66F6">
        <w:rPr>
          <w:i/>
          <w:spacing w:val="2"/>
          <w:sz w:val="28"/>
          <w:szCs w:val="28"/>
        </w:rPr>
        <w:t xml:space="preserve"> </w:t>
      </w:r>
      <w:r w:rsidR="00B1356D">
        <w:rPr>
          <w:i/>
          <w:spacing w:val="2"/>
          <w:sz w:val="28"/>
          <w:szCs w:val="28"/>
          <w:lang w:val="vi-VN"/>
        </w:rPr>
        <w:t>04</w:t>
      </w:r>
      <w:r w:rsidRPr="008F3476">
        <w:rPr>
          <w:i/>
          <w:spacing w:val="2"/>
          <w:sz w:val="28"/>
          <w:szCs w:val="28"/>
        </w:rPr>
        <w:t xml:space="preserve"> </w:t>
      </w:r>
      <w:r w:rsidR="008F3476" w:rsidRPr="008F3476">
        <w:rPr>
          <w:i/>
          <w:spacing w:val="2"/>
          <w:sz w:val="28"/>
          <w:szCs w:val="28"/>
        </w:rPr>
        <w:t>đính kèm</w:t>
      </w:r>
      <w:r w:rsidRPr="008F3476">
        <w:rPr>
          <w:i/>
          <w:spacing w:val="2"/>
          <w:sz w:val="28"/>
          <w:szCs w:val="28"/>
        </w:rPr>
        <w:t>)</w:t>
      </w:r>
      <w:r w:rsidR="00664956">
        <w:rPr>
          <w:spacing w:val="2"/>
          <w:sz w:val="28"/>
          <w:szCs w:val="28"/>
        </w:rPr>
        <w:t>.</w:t>
      </w:r>
    </w:p>
    <w:p w:rsidR="002F485D" w:rsidRDefault="000D69F3" w:rsidP="0074773B">
      <w:pPr>
        <w:pStyle w:val="ListParagraph"/>
        <w:numPr>
          <w:ilvl w:val="0"/>
          <w:numId w:val="22"/>
        </w:numPr>
        <w:tabs>
          <w:tab w:val="left" w:pos="993"/>
        </w:tabs>
        <w:spacing w:before="120" w:after="80" w:line="312" w:lineRule="auto"/>
        <w:contextualSpacing w:val="0"/>
        <w:jc w:val="both"/>
        <w:rPr>
          <w:sz w:val="28"/>
          <w:szCs w:val="28"/>
        </w:rPr>
      </w:pPr>
      <w:r>
        <w:rPr>
          <w:sz w:val="28"/>
          <w:szCs w:val="28"/>
        </w:rPr>
        <w:t>Chế độ</w:t>
      </w:r>
      <w:r w:rsidR="002F485D">
        <w:rPr>
          <w:sz w:val="28"/>
          <w:szCs w:val="28"/>
        </w:rPr>
        <w:t xml:space="preserve"> báo cáo:</w:t>
      </w:r>
    </w:p>
    <w:p w:rsidR="002F485D" w:rsidRDefault="002F485D" w:rsidP="00664956">
      <w:pPr>
        <w:spacing w:line="312" w:lineRule="auto"/>
        <w:ind w:firstLine="709"/>
        <w:jc w:val="both"/>
        <w:rPr>
          <w:sz w:val="28"/>
          <w:szCs w:val="28"/>
        </w:rPr>
      </w:pPr>
      <w:r>
        <w:rPr>
          <w:sz w:val="28"/>
          <w:szCs w:val="28"/>
        </w:rPr>
        <w:t xml:space="preserve">Định kỳ trước ngày 05 hàng tháng, các đơn vị gửi </w:t>
      </w:r>
      <w:r w:rsidR="00664956" w:rsidRPr="002A38FF">
        <w:rPr>
          <w:sz w:val="28"/>
          <w:szCs w:val="28"/>
          <w:u w:val="single"/>
        </w:rPr>
        <w:t>bản scan</w:t>
      </w:r>
      <w:r w:rsidR="00664956">
        <w:rPr>
          <w:sz w:val="28"/>
          <w:szCs w:val="28"/>
        </w:rPr>
        <w:t xml:space="preserve"> biểu</w:t>
      </w:r>
      <w:r>
        <w:rPr>
          <w:sz w:val="28"/>
          <w:szCs w:val="28"/>
        </w:rPr>
        <w:t xml:space="preserve"> thống kê hiện trạng kết nối DVC-TT </w:t>
      </w:r>
      <w:r w:rsidR="00664956" w:rsidRPr="008F3476">
        <w:rPr>
          <w:i/>
          <w:spacing w:val="2"/>
          <w:sz w:val="28"/>
          <w:szCs w:val="28"/>
        </w:rPr>
        <w:t>(</w:t>
      </w:r>
      <w:r w:rsidR="001E4269">
        <w:rPr>
          <w:i/>
          <w:spacing w:val="2"/>
          <w:sz w:val="28"/>
          <w:szCs w:val="28"/>
          <w:lang w:val="vi-VN"/>
        </w:rPr>
        <w:t>theo phụ lục</w:t>
      </w:r>
      <w:r w:rsidR="0077770E">
        <w:rPr>
          <w:i/>
          <w:spacing w:val="2"/>
          <w:sz w:val="28"/>
          <w:szCs w:val="28"/>
        </w:rPr>
        <w:t xml:space="preserve"> số</w:t>
      </w:r>
      <w:r w:rsidR="001E4269">
        <w:rPr>
          <w:i/>
          <w:spacing w:val="2"/>
          <w:sz w:val="28"/>
          <w:szCs w:val="28"/>
          <w:lang w:val="vi-VN"/>
        </w:rPr>
        <w:t xml:space="preserve"> </w:t>
      </w:r>
      <w:r w:rsidR="008F3476" w:rsidRPr="008F3476">
        <w:rPr>
          <w:i/>
          <w:spacing w:val="2"/>
          <w:sz w:val="28"/>
          <w:szCs w:val="28"/>
        </w:rPr>
        <w:t>03 đính kèm)</w:t>
      </w:r>
      <w:r w:rsidR="00664956">
        <w:rPr>
          <w:spacing w:val="2"/>
          <w:sz w:val="28"/>
          <w:szCs w:val="28"/>
        </w:rPr>
        <w:t xml:space="preserve"> </w:t>
      </w:r>
      <w:r w:rsidR="00664956">
        <w:rPr>
          <w:sz w:val="28"/>
          <w:szCs w:val="28"/>
        </w:rPr>
        <w:t xml:space="preserve">qua chức năng “Trao đổi nội bộ” trên Hệ thống Quản lý văn bản và điều hành KBNN Thái Nguyên </w:t>
      </w:r>
      <w:r w:rsidR="00664956" w:rsidRPr="002A38FF">
        <w:rPr>
          <w:i/>
          <w:sz w:val="28"/>
          <w:szCs w:val="28"/>
        </w:rPr>
        <w:t>(người nhận: Hoàng Việt Hà – Phòng Tài vụ - Quản trị)</w:t>
      </w:r>
      <w:r w:rsidR="00664956">
        <w:rPr>
          <w:sz w:val="28"/>
          <w:szCs w:val="28"/>
        </w:rPr>
        <w:t>.</w:t>
      </w:r>
      <w:r w:rsidR="002D06D4">
        <w:rPr>
          <w:sz w:val="28"/>
          <w:szCs w:val="28"/>
        </w:rPr>
        <w:t xml:space="preserve"> Việc gửi báo cáo thực hiện đến khi </w:t>
      </w:r>
      <w:r w:rsidR="002D06D4" w:rsidRPr="002D06D4">
        <w:rPr>
          <w:sz w:val="28"/>
          <w:szCs w:val="28"/>
          <w:u w:val="single"/>
        </w:rPr>
        <w:t>100% các đơn vị</w:t>
      </w:r>
      <w:r w:rsidR="001E4269">
        <w:rPr>
          <w:sz w:val="28"/>
          <w:szCs w:val="28"/>
          <w:u w:val="single"/>
          <w:lang w:val="vi-VN"/>
        </w:rPr>
        <w:t xml:space="preserve"> giao dịch</w:t>
      </w:r>
      <w:r w:rsidR="002D06D4" w:rsidRPr="002D06D4">
        <w:rPr>
          <w:sz w:val="28"/>
          <w:szCs w:val="28"/>
          <w:u w:val="single"/>
        </w:rPr>
        <w:t xml:space="preserve"> tham gia DVC có sử dụng phần mềm kế toán</w:t>
      </w:r>
      <w:r w:rsidR="002D06D4">
        <w:rPr>
          <w:sz w:val="28"/>
          <w:szCs w:val="28"/>
        </w:rPr>
        <w:t xml:space="preserve"> thực hiện thành công kết nối vào Hệ thống DVC-TT.</w:t>
      </w:r>
    </w:p>
    <w:p w:rsidR="002A3BBE" w:rsidRDefault="002A3BBE" w:rsidP="0074773B">
      <w:pPr>
        <w:spacing w:before="120" w:line="312" w:lineRule="auto"/>
        <w:ind w:firstLine="720"/>
        <w:jc w:val="both"/>
        <w:rPr>
          <w:spacing w:val="-6"/>
          <w:sz w:val="28"/>
          <w:szCs w:val="28"/>
        </w:rPr>
      </w:pPr>
      <w:r w:rsidRPr="00E1515D">
        <w:rPr>
          <w:spacing w:val="-6"/>
          <w:sz w:val="28"/>
          <w:szCs w:val="28"/>
        </w:rPr>
        <w:lastRenderedPageBreak/>
        <w:t xml:space="preserve">Trong quá trình triển khai </w:t>
      </w:r>
      <w:r w:rsidR="0014760E" w:rsidRPr="00E1515D">
        <w:rPr>
          <w:spacing w:val="-6"/>
          <w:sz w:val="28"/>
          <w:szCs w:val="28"/>
        </w:rPr>
        <w:t>nếu có khó khăn, vướng mắc</w:t>
      </w:r>
      <w:r w:rsidR="00BE14D5" w:rsidRPr="00E1515D">
        <w:rPr>
          <w:spacing w:val="-6"/>
          <w:sz w:val="28"/>
          <w:szCs w:val="28"/>
        </w:rPr>
        <w:t xml:space="preserve"> </w:t>
      </w:r>
      <w:r w:rsidRPr="00E1515D">
        <w:rPr>
          <w:spacing w:val="-6"/>
          <w:sz w:val="28"/>
          <w:szCs w:val="28"/>
        </w:rPr>
        <w:t>phản ánh về KBNN Thái Nguyên (qua phòng</w:t>
      </w:r>
      <w:r w:rsidR="00C310FE" w:rsidRPr="00E1515D">
        <w:rPr>
          <w:spacing w:val="-6"/>
          <w:sz w:val="28"/>
          <w:szCs w:val="28"/>
        </w:rPr>
        <w:t xml:space="preserve"> Tài vụ - Quản trị</w:t>
      </w:r>
      <w:r w:rsidRPr="00E1515D">
        <w:rPr>
          <w:spacing w:val="-6"/>
          <w:sz w:val="28"/>
          <w:szCs w:val="28"/>
        </w:rPr>
        <w:t>) để phối hợp giải quyết./.</w:t>
      </w:r>
    </w:p>
    <w:p w:rsidR="00AF0DC5" w:rsidRPr="00E1515D" w:rsidRDefault="00AF0DC5" w:rsidP="0074773B">
      <w:pPr>
        <w:spacing w:before="120" w:line="312" w:lineRule="auto"/>
        <w:ind w:firstLine="720"/>
        <w:jc w:val="both"/>
        <w:rPr>
          <w:spacing w:val="-6"/>
          <w:sz w:val="28"/>
          <w:szCs w:val="28"/>
        </w:rPr>
      </w:pPr>
    </w:p>
    <w:p w:rsidR="00A43CD0" w:rsidRDefault="002A3BBE" w:rsidP="002A3BBE">
      <w:pPr>
        <w:autoSpaceDE w:val="0"/>
        <w:autoSpaceDN w:val="0"/>
        <w:rPr>
          <w:sz w:val="28"/>
          <w:szCs w:val="28"/>
        </w:rPr>
      </w:pPr>
      <w:r w:rsidRPr="002A3BBE">
        <w:rPr>
          <w:rFonts w:ascii="Segoe UI" w:hAnsi="Segoe UI" w:cs="Segoe UI"/>
          <w:noProof w:val="0"/>
          <w:sz w:val="20"/>
          <w:szCs w:val="20"/>
        </w:rPr>
        <w:t> </w:t>
      </w:r>
      <w:r w:rsidR="003752BA" w:rsidRPr="003752BA">
        <w:rPr>
          <w:sz w:val="28"/>
          <w:lang w:val="vi-VN"/>
        </w:rPr>
        <w:tab/>
      </w:r>
    </w:p>
    <w:tbl>
      <w:tblPr>
        <w:tblW w:w="0" w:type="auto"/>
        <w:tblLook w:val="04A0" w:firstRow="1" w:lastRow="0" w:firstColumn="1" w:lastColumn="0" w:noHBand="0" w:noVBand="1"/>
      </w:tblPr>
      <w:tblGrid>
        <w:gridCol w:w="4525"/>
        <w:gridCol w:w="4547"/>
      </w:tblGrid>
      <w:tr w:rsidR="00467E9F" w:rsidRPr="00BA6450" w:rsidTr="00AF00C5">
        <w:tc>
          <w:tcPr>
            <w:tcW w:w="4525" w:type="dxa"/>
            <w:shd w:val="clear" w:color="auto" w:fill="auto"/>
          </w:tcPr>
          <w:p w:rsidR="00467E9F" w:rsidRPr="00675A82" w:rsidRDefault="00467E9F" w:rsidP="00DC5C55">
            <w:pPr>
              <w:spacing w:line="300" w:lineRule="exact"/>
              <w:rPr>
                <w:b/>
                <w:i/>
              </w:rPr>
            </w:pPr>
            <w:r w:rsidRPr="00BB1025">
              <w:rPr>
                <w:b/>
                <w:i/>
              </w:rPr>
              <w:t xml:space="preserve"> </w:t>
            </w:r>
            <w:r w:rsidRPr="00675A82">
              <w:rPr>
                <w:b/>
                <w:i/>
              </w:rPr>
              <w:t>Nơi nhận:</w:t>
            </w:r>
            <w:r w:rsidRPr="00675A82">
              <w:rPr>
                <w:i/>
              </w:rPr>
              <w:t xml:space="preserve">                                          </w:t>
            </w:r>
            <w:r w:rsidRPr="00675A82">
              <w:rPr>
                <w:b/>
                <w:i/>
              </w:rPr>
              <w:t xml:space="preserve">                      </w:t>
            </w:r>
          </w:p>
          <w:p w:rsidR="00467E9F" w:rsidRDefault="00467E9F" w:rsidP="00DC5C55">
            <w:pPr>
              <w:spacing w:line="300" w:lineRule="exact"/>
              <w:rPr>
                <w:sz w:val="22"/>
                <w:szCs w:val="22"/>
              </w:rPr>
            </w:pPr>
            <w:r w:rsidRPr="00BB1025">
              <w:rPr>
                <w:b/>
                <w:sz w:val="22"/>
                <w:szCs w:val="22"/>
              </w:rPr>
              <w:t xml:space="preserve"> </w:t>
            </w:r>
            <w:r w:rsidRPr="00BB1025">
              <w:rPr>
                <w:sz w:val="22"/>
                <w:szCs w:val="22"/>
              </w:rPr>
              <w:t>-</w:t>
            </w:r>
            <w:r w:rsidR="001E4269">
              <w:rPr>
                <w:sz w:val="22"/>
                <w:szCs w:val="22"/>
                <w:lang w:val="vi-VN"/>
              </w:rPr>
              <w:t xml:space="preserve"> Như trên</w:t>
            </w:r>
            <w:r w:rsidRPr="00BB1025">
              <w:rPr>
                <w:sz w:val="22"/>
                <w:szCs w:val="22"/>
              </w:rPr>
              <w:t>;</w:t>
            </w:r>
          </w:p>
          <w:p w:rsidR="001E4269" w:rsidRDefault="00467E9F" w:rsidP="00DC5C55">
            <w:pPr>
              <w:spacing w:line="300" w:lineRule="exact"/>
              <w:rPr>
                <w:ins w:id="7" w:author="Ha01 Hoang Viet" w:date="2023-03-30T11:18:00Z"/>
                <w:sz w:val="22"/>
                <w:szCs w:val="22"/>
              </w:rPr>
            </w:pPr>
            <w:r w:rsidRPr="00BB1025">
              <w:rPr>
                <w:sz w:val="26"/>
                <w:szCs w:val="26"/>
              </w:rPr>
              <w:t xml:space="preserve"> </w:t>
            </w:r>
            <w:r w:rsidRPr="00BE46D4">
              <w:rPr>
                <w:sz w:val="22"/>
                <w:szCs w:val="22"/>
              </w:rPr>
              <w:t>-</w:t>
            </w:r>
            <w:r>
              <w:rPr>
                <w:sz w:val="22"/>
                <w:szCs w:val="22"/>
              </w:rPr>
              <w:t xml:space="preserve"> </w:t>
            </w:r>
            <w:del w:id="8" w:author="Ha01 Hoang Viet" w:date="2023-03-30T11:18:00Z">
              <w:r w:rsidRPr="00BE46D4" w:rsidDel="00A22955">
                <w:rPr>
                  <w:sz w:val="22"/>
                  <w:szCs w:val="22"/>
                </w:rPr>
                <w:delText>Lãnh đạo</w:delText>
              </w:r>
            </w:del>
            <w:ins w:id="9" w:author="Ha01 Hoang Viet" w:date="2023-03-30T11:18:00Z">
              <w:r w:rsidR="00A22955">
                <w:rPr>
                  <w:sz w:val="22"/>
                  <w:szCs w:val="22"/>
                </w:rPr>
                <w:t>GĐ</w:t>
              </w:r>
            </w:ins>
            <w:r w:rsidRPr="00BE46D4">
              <w:rPr>
                <w:sz w:val="22"/>
                <w:szCs w:val="22"/>
              </w:rPr>
              <w:t xml:space="preserve"> KBNN TN</w:t>
            </w:r>
            <w:r w:rsidR="0069554B">
              <w:rPr>
                <w:sz w:val="22"/>
                <w:szCs w:val="22"/>
              </w:rPr>
              <w:t xml:space="preserve"> (báo cáo)</w:t>
            </w:r>
            <w:r w:rsidR="001E4269">
              <w:rPr>
                <w:sz w:val="22"/>
                <w:szCs w:val="22"/>
              </w:rPr>
              <w:t>;</w:t>
            </w:r>
          </w:p>
          <w:p w:rsidR="00A22955" w:rsidRDefault="00A22955" w:rsidP="00DC5C55">
            <w:pPr>
              <w:spacing w:line="300" w:lineRule="exact"/>
              <w:rPr>
                <w:sz w:val="22"/>
                <w:szCs w:val="22"/>
              </w:rPr>
            </w:pPr>
            <w:ins w:id="10" w:author="Ha01 Hoang Viet" w:date="2023-03-30T11:18:00Z">
              <w:r>
                <w:rPr>
                  <w:sz w:val="22"/>
                  <w:szCs w:val="22"/>
                </w:rPr>
                <w:t xml:space="preserve"> - Các Phó GĐ </w:t>
              </w:r>
              <w:r w:rsidRPr="00BE46D4">
                <w:rPr>
                  <w:sz w:val="22"/>
                  <w:szCs w:val="22"/>
                </w:rPr>
                <w:t>KBNN TN</w:t>
              </w:r>
              <w:r>
                <w:rPr>
                  <w:sz w:val="22"/>
                  <w:szCs w:val="22"/>
                </w:rPr>
                <w:t>;</w:t>
              </w:r>
            </w:ins>
          </w:p>
          <w:p w:rsidR="00467E9F" w:rsidRPr="00BE46D4" w:rsidRDefault="003B1247" w:rsidP="00DC5C55">
            <w:pPr>
              <w:spacing w:line="300" w:lineRule="exact"/>
              <w:rPr>
                <w:sz w:val="22"/>
                <w:szCs w:val="22"/>
              </w:rPr>
            </w:pPr>
            <w:ins w:id="11" w:author="Thai Ha Quoc" w:date="2023-03-30T09:40:00Z">
              <w:r>
                <w:rPr>
                  <w:sz w:val="22"/>
                  <w:szCs w:val="22"/>
                </w:rPr>
                <w:t xml:space="preserve"> </w:t>
              </w:r>
            </w:ins>
            <w:r w:rsidR="001E4269">
              <w:rPr>
                <w:sz w:val="22"/>
                <w:szCs w:val="22"/>
                <w:lang w:val="vi-VN"/>
              </w:rPr>
              <w:t>- Cổng TTĐT KBNN TN</w:t>
            </w:r>
            <w:r w:rsidR="00467E9F" w:rsidRPr="00BE46D4">
              <w:rPr>
                <w:sz w:val="22"/>
                <w:szCs w:val="22"/>
              </w:rPr>
              <w:t xml:space="preserve">                                                                                                                                      </w:t>
            </w:r>
          </w:p>
          <w:p w:rsidR="00467E9F" w:rsidRPr="00BB1025" w:rsidRDefault="00467E9F" w:rsidP="00DC5C55">
            <w:pPr>
              <w:spacing w:line="300" w:lineRule="exact"/>
              <w:rPr>
                <w:sz w:val="26"/>
                <w:szCs w:val="26"/>
              </w:rPr>
            </w:pPr>
            <w:r w:rsidRPr="00BB1025">
              <w:rPr>
                <w:sz w:val="26"/>
                <w:szCs w:val="26"/>
              </w:rPr>
              <w:t xml:space="preserve"> </w:t>
            </w:r>
            <w:r w:rsidRPr="00BB1025">
              <w:rPr>
                <w:sz w:val="22"/>
                <w:szCs w:val="22"/>
              </w:rPr>
              <w:t xml:space="preserve">- Lưu: VT, </w:t>
            </w:r>
            <w:r w:rsidR="008A31B2">
              <w:rPr>
                <w:sz w:val="22"/>
                <w:szCs w:val="22"/>
              </w:rPr>
              <w:t>KTNN</w:t>
            </w:r>
            <w:r w:rsidR="009A0B7B">
              <w:rPr>
                <w:sz w:val="22"/>
                <w:szCs w:val="22"/>
              </w:rPr>
              <w:t>, TVQT</w:t>
            </w:r>
            <w:r w:rsidR="008F3476">
              <w:rPr>
                <w:sz w:val="22"/>
                <w:szCs w:val="22"/>
              </w:rPr>
              <w:t>,</w:t>
            </w:r>
            <w:del w:id="12" w:author="Ha01 Hoang Viet" w:date="2023-03-30T09:56:00Z">
              <w:r w:rsidR="00AF0DC5" w:rsidDel="00E662F2">
                <w:rPr>
                  <w:sz w:val="22"/>
                  <w:szCs w:val="22"/>
                  <w:lang w:val="vi-VN"/>
                </w:rPr>
                <w:delText>s</w:delText>
              </w:r>
            </w:del>
            <w:r w:rsidR="008F3476">
              <w:rPr>
                <w:sz w:val="22"/>
                <w:szCs w:val="22"/>
              </w:rPr>
              <w:t xml:space="preserve"> </w:t>
            </w:r>
            <w:r w:rsidR="001E4269">
              <w:rPr>
                <w:sz w:val="22"/>
                <w:szCs w:val="22"/>
                <w:lang w:val="vi-VN"/>
              </w:rPr>
              <w:t>20</w:t>
            </w:r>
            <w:r w:rsidR="008F3476">
              <w:rPr>
                <w:sz w:val="22"/>
                <w:szCs w:val="22"/>
              </w:rPr>
              <w:t>b</w:t>
            </w:r>
            <w:r w:rsidRPr="00BB1025">
              <w:rPr>
                <w:sz w:val="26"/>
                <w:szCs w:val="26"/>
              </w:rPr>
              <w:t>.</w:t>
            </w:r>
          </w:p>
          <w:p w:rsidR="00467E9F" w:rsidRPr="00BB1025" w:rsidRDefault="00467E9F" w:rsidP="0031559B">
            <w:pPr>
              <w:ind w:left="720"/>
              <w:rPr>
                <w:sz w:val="26"/>
                <w:szCs w:val="26"/>
              </w:rPr>
            </w:pPr>
          </w:p>
          <w:p w:rsidR="00467E9F" w:rsidRPr="00BB1025" w:rsidRDefault="00467E9F" w:rsidP="0031559B">
            <w:pPr>
              <w:spacing w:before="120" w:after="120" w:line="360" w:lineRule="exact"/>
              <w:jc w:val="both"/>
            </w:pPr>
          </w:p>
        </w:tc>
        <w:tc>
          <w:tcPr>
            <w:tcW w:w="4547" w:type="dxa"/>
            <w:shd w:val="clear" w:color="auto" w:fill="auto"/>
          </w:tcPr>
          <w:p w:rsidR="00467E9F" w:rsidRDefault="008A31B2" w:rsidP="007238CD">
            <w:pPr>
              <w:jc w:val="center"/>
              <w:rPr>
                <w:b/>
                <w:sz w:val="26"/>
                <w:szCs w:val="26"/>
              </w:rPr>
            </w:pPr>
            <w:r>
              <w:rPr>
                <w:b/>
                <w:sz w:val="26"/>
                <w:szCs w:val="26"/>
              </w:rPr>
              <w:t>KT.</w:t>
            </w:r>
            <w:r w:rsidR="00467E9F" w:rsidRPr="00BB1025">
              <w:rPr>
                <w:b/>
                <w:sz w:val="26"/>
                <w:szCs w:val="26"/>
              </w:rPr>
              <w:t>GIÁM ĐỐC</w:t>
            </w:r>
          </w:p>
          <w:p w:rsidR="008A31B2" w:rsidRPr="00BB1025" w:rsidRDefault="008A31B2" w:rsidP="007238CD">
            <w:pPr>
              <w:jc w:val="center"/>
              <w:rPr>
                <w:b/>
                <w:sz w:val="26"/>
                <w:szCs w:val="26"/>
              </w:rPr>
            </w:pPr>
            <w:r>
              <w:rPr>
                <w:b/>
                <w:sz w:val="26"/>
                <w:szCs w:val="26"/>
              </w:rPr>
              <w:t>PHÓ GIÁM ĐỐC</w:t>
            </w:r>
          </w:p>
          <w:p w:rsidR="00467E9F" w:rsidRDefault="00467E9F" w:rsidP="007238CD">
            <w:pPr>
              <w:ind w:left="720"/>
              <w:jc w:val="center"/>
              <w:rPr>
                <w:b/>
                <w:sz w:val="26"/>
                <w:szCs w:val="26"/>
              </w:rPr>
            </w:pPr>
          </w:p>
          <w:p w:rsidR="007238CD" w:rsidRPr="00BB1025" w:rsidRDefault="007238CD" w:rsidP="007238CD">
            <w:pPr>
              <w:ind w:left="720"/>
              <w:jc w:val="center"/>
              <w:rPr>
                <w:b/>
                <w:sz w:val="26"/>
                <w:szCs w:val="26"/>
              </w:rPr>
            </w:pPr>
          </w:p>
          <w:p w:rsidR="00467E9F" w:rsidRDefault="00467E9F" w:rsidP="007238CD">
            <w:pPr>
              <w:ind w:left="720"/>
              <w:jc w:val="center"/>
              <w:rPr>
                <w:b/>
              </w:rPr>
            </w:pPr>
          </w:p>
          <w:p w:rsidR="00D22EA6" w:rsidRDefault="00D22EA6" w:rsidP="007238CD">
            <w:pPr>
              <w:ind w:left="720"/>
              <w:jc w:val="center"/>
              <w:rPr>
                <w:b/>
              </w:rPr>
            </w:pPr>
          </w:p>
          <w:p w:rsidR="00756EA6" w:rsidRPr="00BB1025" w:rsidRDefault="00756EA6" w:rsidP="007238CD">
            <w:pPr>
              <w:ind w:left="720"/>
              <w:jc w:val="center"/>
              <w:rPr>
                <w:b/>
              </w:rPr>
            </w:pPr>
          </w:p>
          <w:p w:rsidR="00467E9F" w:rsidRPr="00B45C9E" w:rsidRDefault="00515676" w:rsidP="00B45C9E">
            <w:pPr>
              <w:spacing w:before="120"/>
              <w:jc w:val="center"/>
              <w:rPr>
                <w:b/>
                <w:sz w:val="28"/>
              </w:rPr>
            </w:pPr>
            <w:r>
              <w:rPr>
                <w:b/>
                <w:sz w:val="28"/>
              </w:rPr>
              <w:t>Hà Quốc Thái</w:t>
            </w:r>
          </w:p>
        </w:tc>
      </w:tr>
    </w:tbl>
    <w:p w:rsidR="005E2354" w:rsidDel="00661EAC" w:rsidRDefault="005E2354" w:rsidP="00661EAC">
      <w:pPr>
        <w:jc w:val="center"/>
        <w:rPr>
          <w:del w:id="13" w:author="Ha01 Hoang Viet" w:date="2023-03-30T13:24:00Z"/>
          <w:rFonts w:ascii="Times New Roman Bold" w:hAnsi="Times New Roman Bold"/>
          <w:b/>
          <w:spacing w:val="-10"/>
          <w:sz w:val="28"/>
        </w:rPr>
        <w:pPrChange w:id="14" w:author="Ha01 Hoang Viet" w:date="2023-03-30T13:24:00Z">
          <w:pPr>
            <w:jc w:val="center"/>
          </w:pPr>
        </w:pPrChange>
      </w:pPr>
    </w:p>
    <w:p w:rsidR="005E2354" w:rsidDel="00661EAC" w:rsidRDefault="005E2354" w:rsidP="00661EAC">
      <w:pPr>
        <w:jc w:val="center"/>
        <w:rPr>
          <w:del w:id="15" w:author="Ha01 Hoang Viet" w:date="2023-03-30T13:24:00Z"/>
          <w:rFonts w:ascii="Times New Roman Bold" w:hAnsi="Times New Roman Bold"/>
          <w:b/>
          <w:spacing w:val="-10"/>
          <w:sz w:val="28"/>
        </w:rPr>
        <w:pPrChange w:id="16" w:author="Ha01 Hoang Viet" w:date="2023-03-30T13:24:00Z">
          <w:pPr/>
        </w:pPrChange>
      </w:pPr>
    </w:p>
    <w:p w:rsidR="007A7DD3" w:rsidRPr="00AF00C5" w:rsidDel="00661EAC" w:rsidRDefault="007A7DD3" w:rsidP="00661EAC">
      <w:pPr>
        <w:jc w:val="center"/>
        <w:rPr>
          <w:del w:id="17" w:author="Ha01 Hoang Viet" w:date="2023-03-30T13:24:00Z"/>
          <w:rFonts w:ascii="Times New Roman Bold" w:hAnsi="Times New Roman Bold"/>
          <w:b/>
          <w:spacing w:val="-10"/>
          <w:sz w:val="28"/>
        </w:rPr>
        <w:pPrChange w:id="18" w:author="Ha01 Hoang Viet" w:date="2023-03-30T13:24:00Z">
          <w:pPr>
            <w:jc w:val="center"/>
            <w:outlineLvl w:val="0"/>
          </w:pPr>
        </w:pPrChange>
      </w:pPr>
      <w:del w:id="19" w:author="Ha01 Hoang Viet" w:date="2023-03-30T13:24:00Z">
        <w:r w:rsidDel="00661EAC">
          <w:rPr>
            <w:rFonts w:ascii="Times New Roman Bold" w:hAnsi="Times New Roman Bold"/>
            <w:b/>
            <w:spacing w:val="-10"/>
            <w:sz w:val="28"/>
          </w:rPr>
          <w:br w:type="page"/>
        </w:r>
        <w:r w:rsidR="00BB1BFF" w:rsidRPr="00BB1BFF" w:rsidDel="00661EAC">
          <w:rPr>
            <w:rFonts w:ascii="Times New Roman Bold" w:hAnsi="Times New Roman Bold"/>
            <w:b/>
            <w:spacing w:val="-10"/>
            <w:sz w:val="28"/>
          </w:rPr>
          <w:delText>Phụ lục</w:delText>
        </w:r>
        <w:r w:rsidR="0077770E" w:rsidDel="00661EAC">
          <w:rPr>
            <w:rFonts w:ascii="Times New Roman Bold" w:hAnsi="Times New Roman Bold"/>
            <w:b/>
            <w:spacing w:val="-10"/>
            <w:sz w:val="28"/>
          </w:rPr>
          <w:delText xml:space="preserve"> số</w:delText>
        </w:r>
        <w:r w:rsidR="008F3476" w:rsidDel="00661EAC">
          <w:rPr>
            <w:rFonts w:ascii="Times New Roman Bold" w:hAnsi="Times New Roman Bold"/>
            <w:b/>
            <w:spacing w:val="-10"/>
            <w:sz w:val="28"/>
          </w:rPr>
          <w:delText xml:space="preserve"> 01</w:delText>
        </w:r>
      </w:del>
    </w:p>
    <w:p w:rsidR="007A7DD3" w:rsidRPr="007A7DD3" w:rsidDel="00661EAC" w:rsidRDefault="00E94390" w:rsidP="00661EAC">
      <w:pPr>
        <w:jc w:val="center"/>
        <w:rPr>
          <w:del w:id="20" w:author="Ha01 Hoang Viet" w:date="2023-03-30T13:24:00Z"/>
          <w:i/>
          <w:spacing w:val="-10"/>
          <w:sz w:val="26"/>
        </w:rPr>
        <w:pPrChange w:id="21" w:author="Ha01 Hoang Viet" w:date="2023-03-30T13:24:00Z">
          <w:pPr>
            <w:jc w:val="center"/>
          </w:pPr>
        </w:pPrChange>
      </w:pPr>
      <w:del w:id="22" w:author="Ha01 Hoang Viet" w:date="2023-03-30T13:24:00Z">
        <w:r w:rsidDel="00661EAC">
          <w:rPr>
            <w:b/>
            <w:color w:val="000000"/>
            <w:sz w:val="26"/>
            <w:szCs w:val="26"/>
          </w:rPr>
          <mc:AlternateContent>
            <mc:Choice Requires="wps">
              <w:drawing>
                <wp:anchor distT="0" distB="0" distL="114300" distR="114300" simplePos="0" relativeHeight="251667968" behindDoc="0" locked="0" layoutInCell="1" allowOverlap="1" wp14:anchorId="4A984140" wp14:editId="4E0BFEF4">
                  <wp:simplePos x="0" y="0"/>
                  <wp:positionH relativeFrom="page">
                    <wp:posOffset>1105271</wp:posOffset>
                  </wp:positionH>
                  <wp:positionV relativeFrom="paragraph">
                    <wp:posOffset>189230</wp:posOffset>
                  </wp:positionV>
                  <wp:extent cx="5613400" cy="0"/>
                  <wp:effectExtent l="0" t="0" r="25400" b="19050"/>
                  <wp:wrapNone/>
                  <wp:docPr id="12" name="Straight Connector 12"/>
                  <wp:cNvGraphicFramePr/>
                  <a:graphic xmlns:a="http://schemas.openxmlformats.org/drawingml/2006/main">
                    <a:graphicData uri="http://schemas.microsoft.com/office/word/2010/wordprocessingShape">
                      <wps:wsp>
                        <wps:cNvCnPr/>
                        <wps:spPr>
                          <a:xfrm>
                            <a:off x="0" y="0"/>
                            <a:ext cx="561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EC3150" id="Straight Connector 12" o:spid="_x0000_s1026" style="position:absolute;z-index:25166796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87.05pt,14.9pt" to="529.0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" strokecolor="#5b9bd5 [3204]" strokeweight=".5pt">
                  <v:stroke joinstyle="miter"/>
                  <w10:wrap anchorx="page"/>
                </v:line>
              </w:pict>
            </mc:Fallback>
          </mc:AlternateContent>
        </w:r>
        <w:r w:rsidR="007A7DD3" w:rsidRPr="007A7DD3" w:rsidDel="00661EAC">
          <w:rPr>
            <w:i/>
            <w:spacing w:val="-10"/>
            <w:sz w:val="26"/>
          </w:rPr>
          <w:delText>(</w:delText>
        </w:r>
        <w:r w:rsidR="00BB1BFF" w:rsidDel="00661EAC">
          <w:rPr>
            <w:i/>
            <w:spacing w:val="-10"/>
            <w:sz w:val="26"/>
            <w:lang w:val="vi-VN"/>
          </w:rPr>
          <w:delText>Mẫu theo Quyết định</w:delText>
        </w:r>
        <w:r w:rsidR="007A7DD3" w:rsidRPr="007A7DD3" w:rsidDel="00661EAC">
          <w:rPr>
            <w:i/>
            <w:spacing w:val="-10"/>
            <w:sz w:val="26"/>
          </w:rPr>
          <w:delText xml:space="preserve"> số </w:delText>
        </w:r>
        <w:r w:rsidR="00BB1BFF" w:rsidDel="00661EAC">
          <w:rPr>
            <w:i/>
            <w:spacing w:val="-10"/>
            <w:sz w:val="26"/>
            <w:lang w:val="vi-VN"/>
          </w:rPr>
          <w:delText>935</w:delText>
        </w:r>
        <w:r w:rsidR="007A7DD3" w:rsidRPr="007A7DD3" w:rsidDel="00661EAC">
          <w:rPr>
            <w:i/>
            <w:spacing w:val="-10"/>
            <w:sz w:val="26"/>
          </w:rPr>
          <w:delText>/</w:delText>
        </w:r>
        <w:r w:rsidR="00BB1BFF" w:rsidDel="00661EAC">
          <w:rPr>
            <w:i/>
            <w:spacing w:val="-10"/>
            <w:sz w:val="26"/>
            <w:lang w:val="vi-VN"/>
          </w:rPr>
          <w:delText>QĐ-KB</w:delText>
        </w:r>
        <w:r w:rsidR="007A7DD3" w:rsidRPr="007A7DD3" w:rsidDel="00661EAC">
          <w:rPr>
            <w:i/>
            <w:spacing w:val="-10"/>
            <w:sz w:val="26"/>
          </w:rPr>
          <w:delText xml:space="preserve">NN ngày  </w:delText>
        </w:r>
        <w:r w:rsidR="001565A5" w:rsidDel="00661EAC">
          <w:rPr>
            <w:i/>
            <w:spacing w:val="-10"/>
            <w:sz w:val="26"/>
          </w:rPr>
          <w:delText>04</w:delText>
        </w:r>
        <w:r w:rsidR="007A7DD3" w:rsidRPr="007A7DD3" w:rsidDel="00661EAC">
          <w:rPr>
            <w:i/>
            <w:spacing w:val="-10"/>
            <w:sz w:val="26"/>
          </w:rPr>
          <w:delText>/3/202</w:delText>
        </w:r>
        <w:r w:rsidR="001565A5" w:rsidDel="00661EAC">
          <w:rPr>
            <w:i/>
            <w:spacing w:val="-10"/>
            <w:sz w:val="26"/>
          </w:rPr>
          <w:delText>2</w:delText>
        </w:r>
        <w:r w:rsidR="007A7DD3" w:rsidRPr="007A7DD3" w:rsidDel="00661EAC">
          <w:rPr>
            <w:i/>
            <w:spacing w:val="-10"/>
            <w:sz w:val="26"/>
          </w:rPr>
          <w:delText xml:space="preserve"> của</w:delText>
        </w:r>
        <w:r w:rsidR="00003903" w:rsidDel="00661EAC">
          <w:rPr>
            <w:i/>
            <w:spacing w:val="-10"/>
            <w:sz w:val="26"/>
          </w:rPr>
          <w:delText xml:space="preserve"> Kho bạc Nhà nước</w:delText>
        </w:r>
        <w:r w:rsidR="007A7DD3" w:rsidRPr="007A7DD3" w:rsidDel="00661EAC">
          <w:rPr>
            <w:i/>
            <w:spacing w:val="-10"/>
            <w:sz w:val="26"/>
          </w:rPr>
          <w:delText>)</w:delText>
        </w:r>
      </w:del>
    </w:p>
    <w:p w:rsidR="007A7DD3" w:rsidDel="00661EAC" w:rsidRDefault="007A7DD3" w:rsidP="00661EAC">
      <w:pPr>
        <w:jc w:val="center"/>
        <w:rPr>
          <w:del w:id="23" w:author="Ha01 Hoang Viet" w:date="2023-03-30T13:24:00Z"/>
          <w:b/>
          <w:color w:val="000000"/>
          <w:sz w:val="28"/>
          <w:szCs w:val="26"/>
        </w:rPr>
        <w:pPrChange w:id="24" w:author="Ha01 Hoang Viet" w:date="2023-03-30T13:24:00Z">
          <w:pPr>
            <w:jc w:val="center"/>
          </w:pPr>
        </w:pPrChange>
      </w:pPr>
    </w:p>
    <w:p w:rsidR="007A7DD3" w:rsidRPr="009052BA" w:rsidDel="00661EAC" w:rsidRDefault="007A7DD3" w:rsidP="00661EAC">
      <w:pPr>
        <w:jc w:val="center"/>
        <w:rPr>
          <w:del w:id="25" w:author="Ha01 Hoang Viet" w:date="2023-03-30T13:24:00Z"/>
          <w:b/>
          <w:color w:val="000000"/>
          <w:lang w:val="vi-VN"/>
        </w:rPr>
        <w:pPrChange w:id="26" w:author="Ha01 Hoang Viet" w:date="2023-03-30T13:24:00Z">
          <w:pPr>
            <w:widowControl w:val="0"/>
            <w:jc w:val="center"/>
          </w:pPr>
        </w:pPrChange>
      </w:pPr>
      <w:del w:id="27" w:author="Ha01 Hoang Viet" w:date="2023-03-30T13:24:00Z">
        <w:r w:rsidRPr="009052BA" w:rsidDel="00661EAC">
          <w:rPr>
            <w:b/>
            <w:color w:val="000000"/>
            <w:lang w:val="vi-VN"/>
          </w:rPr>
          <w:delText>CỘNG HÒA XÃ HỘI CHỦ NGHĨA VIỆT NAM</w:delText>
        </w:r>
      </w:del>
    </w:p>
    <w:p w:rsidR="007A7DD3" w:rsidRPr="009052BA" w:rsidDel="00661EAC" w:rsidRDefault="007A7DD3" w:rsidP="00661EAC">
      <w:pPr>
        <w:jc w:val="center"/>
        <w:rPr>
          <w:del w:id="28" w:author="Ha01 Hoang Viet" w:date="2023-03-30T13:24:00Z"/>
          <w:b/>
          <w:color w:val="000000"/>
        </w:rPr>
        <w:pPrChange w:id="29" w:author="Ha01 Hoang Viet" w:date="2023-03-30T13:24:00Z">
          <w:pPr>
            <w:widowControl w:val="0"/>
            <w:jc w:val="center"/>
          </w:pPr>
        </w:pPrChange>
      </w:pPr>
      <w:del w:id="30" w:author="Ha01 Hoang Viet" w:date="2023-03-30T13:24:00Z">
        <w:r w:rsidRPr="009052BA" w:rsidDel="00661EAC">
          <w:rPr>
            <w:b/>
            <w:color w:val="000000"/>
          </w:rPr>
          <w:delText>Độc lập - Tự do - Hạnh phúc</w:delText>
        </w:r>
      </w:del>
    </w:p>
    <w:p w:rsidR="007A7DD3" w:rsidRPr="009052BA" w:rsidDel="00661EAC" w:rsidRDefault="007A7DD3" w:rsidP="00661EAC">
      <w:pPr>
        <w:jc w:val="center"/>
        <w:rPr>
          <w:del w:id="31" w:author="Ha01 Hoang Viet" w:date="2023-03-30T13:24:00Z"/>
          <w:b/>
          <w:color w:val="000000"/>
          <w:lang w:val="pt-BR"/>
        </w:rPr>
        <w:pPrChange w:id="32" w:author="Ha01 Hoang Viet" w:date="2023-03-30T13:24:00Z">
          <w:pPr>
            <w:widowControl w:val="0"/>
            <w:jc w:val="center"/>
          </w:pPr>
        </w:pPrChange>
      </w:pPr>
      <w:del w:id="33" w:author="Ha01 Hoang Viet" w:date="2023-03-30T13:24:00Z">
        <w:r w:rsidRPr="009052BA" w:rsidDel="00661EAC">
          <w:rPr>
            <w:b/>
            <w:color w:val="000000"/>
            <w:lang w:val="pt-BR"/>
          </w:rPr>
          <w:delText>------o0o------</w:delText>
        </w:r>
      </w:del>
    </w:p>
    <w:p w:rsidR="007A7DD3" w:rsidRPr="009052BA" w:rsidDel="00661EAC" w:rsidRDefault="007A7DD3" w:rsidP="00661EAC">
      <w:pPr>
        <w:jc w:val="center"/>
        <w:rPr>
          <w:del w:id="34" w:author="Ha01 Hoang Viet" w:date="2023-03-30T13:24:00Z"/>
          <w:b/>
          <w:color w:val="000000"/>
        </w:rPr>
        <w:pPrChange w:id="35" w:author="Ha01 Hoang Viet" w:date="2023-03-30T13:24:00Z">
          <w:pPr>
            <w:jc w:val="center"/>
          </w:pPr>
        </w:pPrChange>
      </w:pPr>
    </w:p>
    <w:p w:rsidR="007A7DD3" w:rsidRPr="009052BA" w:rsidDel="00661EAC" w:rsidRDefault="007A7DD3" w:rsidP="00661EAC">
      <w:pPr>
        <w:jc w:val="center"/>
        <w:rPr>
          <w:del w:id="36" w:author="Ha01 Hoang Viet" w:date="2023-03-30T13:24:00Z"/>
          <w:b/>
          <w:color w:val="000000"/>
        </w:rPr>
        <w:pPrChange w:id="37" w:author="Ha01 Hoang Viet" w:date="2023-03-30T13:24:00Z">
          <w:pPr>
            <w:jc w:val="center"/>
          </w:pPr>
        </w:pPrChange>
      </w:pPr>
      <w:del w:id="38" w:author="Ha01 Hoang Viet" w:date="2023-03-30T13:24:00Z">
        <w:r w:rsidRPr="009052BA" w:rsidDel="00661EAC">
          <w:rPr>
            <w:b/>
            <w:color w:val="000000"/>
          </w:rPr>
          <w:delText>THÔNG BÁO CỦA KHÁCH HÀNG</w:delText>
        </w:r>
      </w:del>
    </w:p>
    <w:p w:rsidR="007A7DD3" w:rsidRPr="009052BA" w:rsidDel="00661EAC" w:rsidRDefault="007A7DD3" w:rsidP="00661EAC">
      <w:pPr>
        <w:jc w:val="center"/>
        <w:rPr>
          <w:del w:id="39" w:author="Ha01 Hoang Viet" w:date="2023-03-30T13:24:00Z"/>
          <w:b/>
          <w:color w:val="000000"/>
        </w:rPr>
        <w:pPrChange w:id="40" w:author="Ha01 Hoang Viet" w:date="2023-03-30T13:24:00Z">
          <w:pPr>
            <w:jc w:val="center"/>
          </w:pPr>
        </w:pPrChange>
      </w:pPr>
      <w:del w:id="41" w:author="Ha01 Hoang Viet" w:date="2023-03-30T13:24:00Z">
        <w:r w:rsidRPr="009052BA" w:rsidDel="00661EAC">
          <w:rPr>
            <w:b/>
            <w:color w:val="000000"/>
          </w:rPr>
          <w:delText xml:space="preserve">VỀ VIỆC ĐĂNG KÝ SỬ DỤNG ỨNG DỤNG, DỊCH VỤ </w:delText>
        </w:r>
      </w:del>
    </w:p>
    <w:p w:rsidR="007A7DD3" w:rsidRPr="009052BA" w:rsidDel="00661EAC" w:rsidRDefault="007A7DD3" w:rsidP="00661EAC">
      <w:pPr>
        <w:jc w:val="center"/>
        <w:rPr>
          <w:del w:id="42" w:author="Ha01 Hoang Viet" w:date="2023-03-30T13:24:00Z"/>
          <w:b/>
          <w:color w:val="000000"/>
        </w:rPr>
        <w:pPrChange w:id="43" w:author="Ha01 Hoang Viet" w:date="2023-03-30T13:24:00Z">
          <w:pPr>
            <w:jc w:val="center"/>
          </w:pPr>
        </w:pPrChange>
      </w:pPr>
      <w:del w:id="44" w:author="Ha01 Hoang Viet" w:date="2023-03-30T13:24:00Z">
        <w:r w:rsidRPr="009052BA" w:rsidDel="00661EAC">
          <w:rPr>
            <w:b/>
            <w:bCs/>
            <w:color w:val="000000"/>
          </w:rPr>
          <w:delText>CỦA KHO BẠC NHÀ NƯỚC</w:delText>
        </w:r>
      </w:del>
    </w:p>
    <w:p w:rsidR="007A7DD3" w:rsidRPr="009052BA" w:rsidDel="00661EAC" w:rsidRDefault="007A7DD3" w:rsidP="00661EAC">
      <w:pPr>
        <w:jc w:val="center"/>
        <w:rPr>
          <w:del w:id="45" w:author="Ha01 Hoang Viet" w:date="2023-03-30T13:24:00Z"/>
          <w:color w:val="000000"/>
        </w:rPr>
        <w:pPrChange w:id="46" w:author="Ha01 Hoang Viet" w:date="2023-03-30T13:24:00Z">
          <w:pPr>
            <w:tabs>
              <w:tab w:val="left" w:pos="709"/>
            </w:tabs>
            <w:spacing w:before="80" w:after="80" w:line="240" w:lineRule="atLeast"/>
            <w:jc w:val="center"/>
          </w:pPr>
        </w:pPrChange>
      </w:pPr>
    </w:p>
    <w:p w:rsidR="007A7DD3" w:rsidRPr="009052BA" w:rsidDel="00661EAC" w:rsidRDefault="007A7DD3" w:rsidP="00661EAC">
      <w:pPr>
        <w:jc w:val="center"/>
        <w:rPr>
          <w:del w:id="47" w:author="Ha01 Hoang Viet" w:date="2023-03-30T13:24:00Z"/>
          <w:color w:val="000000"/>
        </w:rPr>
        <w:pPrChange w:id="48" w:author="Ha01 Hoang Viet" w:date="2023-03-30T13:24:00Z">
          <w:pPr>
            <w:tabs>
              <w:tab w:val="left" w:pos="709"/>
            </w:tabs>
            <w:spacing w:before="60" w:after="60" w:line="288" w:lineRule="auto"/>
            <w:jc w:val="center"/>
          </w:pPr>
        </w:pPrChange>
      </w:pPr>
      <w:del w:id="49" w:author="Ha01 Hoang Viet" w:date="2023-03-30T13:24:00Z">
        <w:r w:rsidRPr="009052BA" w:rsidDel="00661EAC">
          <w:rPr>
            <w:color w:val="000000"/>
          </w:rPr>
          <w:delText xml:space="preserve">Kính gửi: </w:delText>
        </w:r>
        <w:r w:rsidRPr="009052BA" w:rsidDel="00661EAC">
          <w:rPr>
            <w:i/>
            <w:color w:val="000000"/>
          </w:rPr>
          <w:delText>&lt;&lt;Kho bạc Nhà nước nơi khách hàng giao dịch&gt;&gt;</w:delText>
        </w:r>
      </w:del>
    </w:p>
    <w:p w:rsidR="007A7DD3" w:rsidRPr="003B66F6" w:rsidDel="00661EAC" w:rsidRDefault="007A7DD3" w:rsidP="00661EAC">
      <w:pPr>
        <w:jc w:val="center"/>
        <w:rPr>
          <w:del w:id="50" w:author="Ha01 Hoang Viet" w:date="2023-03-30T13:24:00Z"/>
          <w:color w:val="000000"/>
          <w:spacing w:val="-2"/>
        </w:rPr>
        <w:pPrChange w:id="51" w:author="Ha01 Hoang Viet" w:date="2023-03-30T13:24:00Z">
          <w:pPr>
            <w:tabs>
              <w:tab w:val="left" w:pos="709"/>
            </w:tabs>
            <w:spacing w:before="240" w:after="60"/>
            <w:jc w:val="both"/>
          </w:pPr>
        </w:pPrChange>
      </w:pPr>
      <w:del w:id="52" w:author="Ha01 Hoang Viet" w:date="2023-03-30T13:24:00Z">
        <w:r w:rsidRPr="009052BA" w:rsidDel="00661EAC">
          <w:rPr>
            <w:color w:val="000000"/>
          </w:rPr>
          <w:tab/>
        </w:r>
        <w:r w:rsidRPr="003B66F6" w:rsidDel="00661EAC">
          <w:rPr>
            <w:spacing w:val="-2"/>
            <w:szCs w:val="20"/>
            <w:lang w:val="nl-NL"/>
          </w:rPr>
          <w:delText xml:space="preserve">Căn cứ Thông tư số 87/2021/TT-BTC ngày 8 tháng 10 năm 2021 của Bộ Tài chính quy định về giao dịch điện tử trong hoạt động nghiệp vụ Kho bạc Nhà nước </w:delText>
        </w:r>
        <w:r w:rsidRPr="003B66F6" w:rsidDel="00661EAC">
          <w:rPr>
            <w:color w:val="000000"/>
            <w:spacing w:val="-2"/>
          </w:rPr>
          <w:delText>(KBNN), chúng tôi xin thông báo và cam kết về việc đăng ký và sử dụng ứng dụng, dịch vụ của KBNN như sau:</w:delText>
        </w:r>
      </w:del>
    </w:p>
    <w:p w:rsidR="007A7DD3" w:rsidRPr="009052BA" w:rsidDel="00661EAC" w:rsidRDefault="007A7DD3" w:rsidP="00661EAC">
      <w:pPr>
        <w:jc w:val="center"/>
        <w:rPr>
          <w:del w:id="53" w:author="Ha01 Hoang Viet" w:date="2023-03-30T13:24:00Z"/>
          <w:color w:val="000000"/>
        </w:rPr>
        <w:pPrChange w:id="54" w:author="Ha01 Hoang Viet" w:date="2023-03-30T13:24:00Z">
          <w:pPr>
            <w:tabs>
              <w:tab w:val="left" w:pos="709"/>
            </w:tabs>
            <w:spacing w:before="60" w:after="60"/>
            <w:jc w:val="both"/>
          </w:pPr>
        </w:pPrChange>
      </w:pPr>
      <w:del w:id="55" w:author="Ha01 Hoang Viet" w:date="2023-03-30T13:24:00Z">
        <w:r w:rsidRPr="009052BA" w:rsidDel="00661EAC">
          <w:rPr>
            <w:color w:val="000000"/>
          </w:rPr>
          <w:tab/>
          <w:delText>Tên ứng dụng, dịch vụ của KBNN khách hàng đăng ký sử dụng: Hệ thống dịch vụ công trực tuyến KBNN.</w:delText>
        </w:r>
      </w:del>
    </w:p>
    <w:p w:rsidR="007A7DD3" w:rsidRPr="009052BA" w:rsidDel="00661EAC" w:rsidRDefault="007A7DD3" w:rsidP="00661EAC">
      <w:pPr>
        <w:jc w:val="center"/>
        <w:rPr>
          <w:del w:id="56" w:author="Ha01 Hoang Viet" w:date="2023-03-30T13:24:00Z"/>
          <w:color w:val="000000"/>
        </w:rPr>
        <w:pPrChange w:id="57" w:author="Ha01 Hoang Viet" w:date="2023-03-30T13:24:00Z">
          <w:pPr>
            <w:tabs>
              <w:tab w:val="left" w:pos="709"/>
            </w:tabs>
            <w:spacing w:before="60" w:after="60"/>
          </w:pPr>
        </w:pPrChange>
      </w:pPr>
      <w:del w:id="58" w:author="Ha01 Hoang Viet" w:date="2023-03-30T13:24:00Z">
        <w:r w:rsidRPr="009052BA" w:rsidDel="00661EAC">
          <w:rPr>
            <w:color w:val="000000"/>
          </w:rPr>
          <w:tab/>
          <w:delText>Tên khách hàng/ĐVQHNS:...............................................................................</w:delText>
        </w:r>
      </w:del>
    </w:p>
    <w:p w:rsidR="007A7DD3" w:rsidRPr="009052BA" w:rsidDel="00661EAC" w:rsidRDefault="007A7DD3" w:rsidP="00661EAC">
      <w:pPr>
        <w:jc w:val="center"/>
        <w:rPr>
          <w:del w:id="59" w:author="Ha01 Hoang Viet" w:date="2023-03-30T13:24:00Z"/>
          <w:color w:val="000000"/>
        </w:rPr>
        <w:pPrChange w:id="60" w:author="Ha01 Hoang Viet" w:date="2023-03-30T13:24:00Z">
          <w:pPr>
            <w:tabs>
              <w:tab w:val="left" w:pos="709"/>
            </w:tabs>
            <w:spacing w:before="60" w:after="60"/>
          </w:pPr>
        </w:pPrChange>
      </w:pPr>
      <w:del w:id="61" w:author="Ha01 Hoang Viet" w:date="2023-03-30T13:24:00Z">
        <w:r w:rsidRPr="009052BA" w:rsidDel="00661EAC">
          <w:rPr>
            <w:color w:val="000000"/>
          </w:rPr>
          <w:tab/>
          <w:delText>Mã ĐVQHNS (nếu có): ....................................................................................</w:delText>
        </w:r>
      </w:del>
    </w:p>
    <w:p w:rsidR="007A7DD3" w:rsidRPr="009052BA" w:rsidDel="00661EAC" w:rsidRDefault="007A7DD3" w:rsidP="00661EAC">
      <w:pPr>
        <w:jc w:val="center"/>
        <w:rPr>
          <w:del w:id="62" w:author="Ha01 Hoang Viet" w:date="2023-03-30T13:24:00Z"/>
          <w:color w:val="000000"/>
        </w:rPr>
        <w:pPrChange w:id="63" w:author="Ha01 Hoang Viet" w:date="2023-03-30T13:24:00Z">
          <w:pPr>
            <w:tabs>
              <w:tab w:val="left" w:pos="709"/>
            </w:tabs>
            <w:spacing w:before="60" w:after="60"/>
          </w:pPr>
        </w:pPrChange>
      </w:pPr>
      <w:del w:id="64" w:author="Ha01 Hoang Viet" w:date="2023-03-30T13:24:00Z">
        <w:r w:rsidRPr="009052BA" w:rsidDel="00661EAC">
          <w:rPr>
            <w:color w:val="000000"/>
          </w:rPr>
          <w:tab/>
        </w:r>
        <w:r w:rsidRPr="009052BA" w:rsidDel="00661EAC">
          <w:rPr>
            <w:color w:val="000000"/>
          </w:rPr>
          <w:tab/>
          <w:delText>Địa chỉ: .............................................................................................................</w:delText>
        </w:r>
      </w:del>
    </w:p>
    <w:p w:rsidR="007A7DD3" w:rsidRPr="009052BA" w:rsidDel="00661EAC" w:rsidRDefault="007A7DD3" w:rsidP="00661EAC">
      <w:pPr>
        <w:jc w:val="center"/>
        <w:rPr>
          <w:del w:id="65" w:author="Ha01 Hoang Viet" w:date="2023-03-30T13:24:00Z"/>
          <w:color w:val="000000"/>
        </w:rPr>
        <w:pPrChange w:id="66" w:author="Ha01 Hoang Viet" w:date="2023-03-30T13:24:00Z">
          <w:pPr>
            <w:tabs>
              <w:tab w:val="left" w:pos="709"/>
            </w:tabs>
            <w:spacing w:before="60" w:after="60"/>
          </w:pPr>
        </w:pPrChange>
      </w:pPr>
      <w:del w:id="67" w:author="Ha01 Hoang Viet" w:date="2023-03-30T13:24:00Z">
        <w:r w:rsidRPr="009052BA" w:rsidDel="00661EAC">
          <w:rPr>
            <w:color w:val="000000"/>
          </w:rPr>
          <w:tab/>
          <w:delText>Số điện thoại: ....................................................................................................</w:delText>
        </w:r>
      </w:del>
    </w:p>
    <w:p w:rsidR="007A7DD3" w:rsidRPr="009052BA" w:rsidDel="00661EAC" w:rsidRDefault="007A7DD3" w:rsidP="00661EAC">
      <w:pPr>
        <w:jc w:val="center"/>
        <w:rPr>
          <w:del w:id="68" w:author="Ha01 Hoang Viet" w:date="2023-03-30T13:24:00Z"/>
          <w:color w:val="000000"/>
        </w:rPr>
        <w:pPrChange w:id="69" w:author="Ha01 Hoang Viet" w:date="2023-03-30T13:24:00Z">
          <w:pPr>
            <w:tabs>
              <w:tab w:val="left" w:pos="709"/>
            </w:tabs>
            <w:spacing w:before="60" w:after="60"/>
          </w:pPr>
        </w:pPrChange>
      </w:pPr>
      <w:del w:id="70" w:author="Ha01 Hoang Viet" w:date="2023-03-30T13:24:00Z">
        <w:r w:rsidRPr="009052BA" w:rsidDel="00661EAC">
          <w:rPr>
            <w:color w:val="000000"/>
          </w:rPr>
          <w:tab/>
          <w:delText>Tên phần mềm kết nối tới ứng dụng, dịch vụ của KBNN:……………………</w:delText>
        </w:r>
      </w:del>
    </w:p>
    <w:p w:rsidR="007A7DD3" w:rsidRPr="009052BA" w:rsidDel="00661EAC" w:rsidRDefault="007A7DD3" w:rsidP="00661EAC">
      <w:pPr>
        <w:jc w:val="center"/>
        <w:rPr>
          <w:del w:id="71" w:author="Ha01 Hoang Viet" w:date="2023-03-30T13:24:00Z"/>
          <w:b/>
          <w:color w:val="000000"/>
        </w:rPr>
        <w:pPrChange w:id="72" w:author="Ha01 Hoang Viet" w:date="2023-03-30T13:24:00Z">
          <w:pPr>
            <w:tabs>
              <w:tab w:val="left" w:pos="709"/>
            </w:tabs>
            <w:spacing w:before="60" w:after="60" w:line="276" w:lineRule="auto"/>
            <w:jc w:val="both"/>
          </w:pPr>
        </w:pPrChange>
      </w:pPr>
      <w:del w:id="73" w:author="Ha01 Hoang Viet" w:date="2023-03-30T13:24:00Z">
        <w:r w:rsidRPr="009052BA" w:rsidDel="00661EAC">
          <w:rPr>
            <w:b/>
            <w:color w:val="000000"/>
          </w:rPr>
          <w:delText>Khách hàng cam kết:</w:delText>
        </w:r>
      </w:del>
    </w:p>
    <w:p w:rsidR="007A7DD3" w:rsidRPr="009052BA" w:rsidDel="00661EAC" w:rsidRDefault="007A7DD3" w:rsidP="00661EAC">
      <w:pPr>
        <w:jc w:val="center"/>
        <w:rPr>
          <w:del w:id="74" w:author="Ha01 Hoang Viet" w:date="2023-03-30T13:24:00Z"/>
          <w:color w:val="000000"/>
        </w:rPr>
        <w:pPrChange w:id="75" w:author="Ha01 Hoang Viet" w:date="2023-03-30T13:24:00Z">
          <w:pPr>
            <w:tabs>
              <w:tab w:val="left" w:pos="709"/>
            </w:tabs>
            <w:spacing w:before="60" w:after="60"/>
            <w:jc w:val="both"/>
          </w:pPr>
        </w:pPrChange>
      </w:pPr>
      <w:del w:id="76" w:author="Ha01 Hoang Viet" w:date="2023-03-30T13:24:00Z">
        <w:r w:rsidRPr="009052BA" w:rsidDel="00661EAC">
          <w:rPr>
            <w:color w:val="000000"/>
          </w:rPr>
          <w:tab/>
          <w:delText>- Cam kết những thông tin đăng ký trên hoàn toàn chính xác.</w:delText>
        </w:r>
      </w:del>
    </w:p>
    <w:p w:rsidR="007A7DD3" w:rsidRPr="009052BA" w:rsidDel="00661EAC" w:rsidRDefault="007A7DD3" w:rsidP="00661EAC">
      <w:pPr>
        <w:jc w:val="center"/>
        <w:rPr>
          <w:del w:id="77" w:author="Ha01 Hoang Viet" w:date="2023-03-30T13:24:00Z"/>
          <w:color w:val="000000"/>
        </w:rPr>
        <w:pPrChange w:id="78" w:author="Ha01 Hoang Viet" w:date="2023-03-30T13:24:00Z">
          <w:pPr>
            <w:tabs>
              <w:tab w:val="left" w:pos="709"/>
            </w:tabs>
            <w:spacing w:before="60" w:after="60"/>
            <w:jc w:val="both"/>
          </w:pPr>
        </w:pPrChange>
      </w:pPr>
      <w:del w:id="79" w:author="Ha01 Hoang Viet" w:date="2023-03-30T13:24:00Z">
        <w:r w:rsidRPr="009052BA" w:rsidDel="00661EAC">
          <w:rPr>
            <w:color w:val="000000"/>
          </w:rPr>
          <w:tab/>
          <w:delText>- Đã hiểu rõ các quy định của KBNN về sử dụng ứng dụng, dịch vụ của KBNN.</w:delText>
        </w:r>
      </w:del>
    </w:p>
    <w:p w:rsidR="007A7DD3" w:rsidRPr="009052BA" w:rsidDel="00661EAC" w:rsidRDefault="007A7DD3" w:rsidP="00661EAC">
      <w:pPr>
        <w:jc w:val="center"/>
        <w:rPr>
          <w:del w:id="80" w:author="Ha01 Hoang Viet" w:date="2023-03-30T13:24:00Z"/>
          <w:color w:val="000000"/>
        </w:rPr>
        <w:pPrChange w:id="81" w:author="Ha01 Hoang Viet" w:date="2023-03-30T13:24:00Z">
          <w:pPr>
            <w:tabs>
              <w:tab w:val="left" w:pos="709"/>
            </w:tabs>
            <w:spacing w:before="60" w:after="60"/>
            <w:jc w:val="both"/>
          </w:pPr>
        </w:pPrChange>
      </w:pPr>
      <w:del w:id="82" w:author="Ha01 Hoang Viet" w:date="2023-03-30T13:24:00Z">
        <w:r w:rsidRPr="009052BA" w:rsidDel="00661EAC">
          <w:rPr>
            <w:color w:val="000000"/>
          </w:rPr>
          <w:tab/>
          <w:delText>- Tuân thủ các thủ tục đăng ký và các hướng dẫn của KBNN, sử dụng đúng mục đích những thông tin mà ứng dụng, dịch vụ cung cấp.</w:delText>
        </w:r>
      </w:del>
    </w:p>
    <w:p w:rsidR="007A7DD3" w:rsidRPr="009052BA" w:rsidDel="00661EAC" w:rsidRDefault="007A7DD3" w:rsidP="00661EAC">
      <w:pPr>
        <w:jc w:val="center"/>
        <w:rPr>
          <w:del w:id="83" w:author="Ha01 Hoang Viet" w:date="2023-03-30T13:24:00Z"/>
          <w:color w:val="000000"/>
        </w:rPr>
        <w:pPrChange w:id="84" w:author="Ha01 Hoang Viet" w:date="2023-03-30T13:24:00Z">
          <w:pPr>
            <w:tabs>
              <w:tab w:val="left" w:pos="709"/>
            </w:tabs>
            <w:spacing w:before="60" w:after="60"/>
            <w:jc w:val="both"/>
          </w:pPr>
        </w:pPrChange>
      </w:pPr>
      <w:del w:id="85" w:author="Ha01 Hoang Viet" w:date="2023-03-30T13:24:00Z">
        <w:r w:rsidRPr="009052BA" w:rsidDel="00661EAC">
          <w:rPr>
            <w:color w:val="000000"/>
          </w:rPr>
          <w:tab/>
          <w:delText>- Không chia sẻ tài</w:delText>
        </w:r>
        <w:r w:rsidRPr="009052BA" w:rsidDel="00661EAC">
          <w:rPr>
            <w:color w:val="000000"/>
            <w:lang w:val="vi-VN"/>
          </w:rPr>
          <w:delText xml:space="preserve"> khoản</w:delText>
        </w:r>
        <w:r w:rsidRPr="009052BA" w:rsidDel="00661EAC">
          <w:rPr>
            <w:color w:val="000000"/>
          </w:rPr>
          <w:delText xml:space="preserve"> được cấp cho bất kỳ cá nhân hay tổ chức nào khác.</w:delText>
        </w:r>
      </w:del>
    </w:p>
    <w:p w:rsidR="007A7DD3" w:rsidRPr="009052BA" w:rsidDel="00661EAC" w:rsidRDefault="007A7DD3" w:rsidP="00661EAC">
      <w:pPr>
        <w:jc w:val="center"/>
        <w:rPr>
          <w:del w:id="86" w:author="Ha01 Hoang Viet" w:date="2023-03-30T13:24:00Z"/>
          <w:color w:val="000000"/>
        </w:rPr>
        <w:pPrChange w:id="87" w:author="Ha01 Hoang Viet" w:date="2023-03-30T13:24:00Z">
          <w:pPr>
            <w:tabs>
              <w:tab w:val="left" w:pos="709"/>
            </w:tabs>
            <w:spacing w:before="60" w:after="60"/>
            <w:jc w:val="both"/>
          </w:pPr>
        </w:pPrChange>
      </w:pPr>
      <w:del w:id="88" w:author="Ha01 Hoang Viet" w:date="2023-03-30T13:24:00Z">
        <w:r w:rsidRPr="009052BA" w:rsidDel="00661EAC">
          <w:rPr>
            <w:color w:val="000000"/>
          </w:rPr>
          <w:tab/>
          <w:delText>- Phối hợp với KBNN trong việc kiểm tra, giám sát về các vấn đề liên quan đến phần mềm ứng dụng kết nối với hệ thống thông tin của KBNN.</w:delText>
        </w:r>
      </w:del>
    </w:p>
    <w:p w:rsidR="007A7DD3" w:rsidRPr="009052BA" w:rsidDel="00661EAC" w:rsidRDefault="007A7DD3" w:rsidP="00661EAC">
      <w:pPr>
        <w:jc w:val="center"/>
        <w:rPr>
          <w:del w:id="89" w:author="Ha01 Hoang Viet" w:date="2023-03-30T13:24:00Z"/>
          <w:lang w:val="vi-VN"/>
        </w:rPr>
        <w:pPrChange w:id="90" w:author="Ha01 Hoang Viet" w:date="2023-03-30T13:24:00Z">
          <w:pPr>
            <w:tabs>
              <w:tab w:val="left" w:pos="709"/>
            </w:tabs>
            <w:spacing w:before="60" w:after="60"/>
            <w:jc w:val="both"/>
          </w:pPr>
        </w:pPrChange>
      </w:pPr>
      <w:del w:id="91" w:author="Ha01 Hoang Viet" w:date="2023-03-30T13:24:00Z">
        <w:r w:rsidRPr="009052BA" w:rsidDel="00661EAC">
          <w:rPr>
            <w:color w:val="000000"/>
          </w:rPr>
          <w:tab/>
          <w:delText>- Chịu trách nhiệm về những tấn công an ninh mạng vào hệ thống của KBNN phát sinh từ hệ thống đăng ký kết nối của mình; bảo đảm tính xác thực và bảo vệ sự toàn vẹn của dữ liệu được xử lý trong quá trình kết nối với hệ thống của KBNN.</w:delText>
        </w:r>
      </w:del>
    </w:p>
    <w:p w:rsidR="007A7DD3" w:rsidRPr="009052BA" w:rsidDel="00661EAC" w:rsidRDefault="007A7DD3" w:rsidP="00661EAC">
      <w:pPr>
        <w:jc w:val="center"/>
        <w:rPr>
          <w:del w:id="92" w:author="Ha01 Hoang Viet" w:date="2023-03-30T13:24:00Z"/>
          <w:color w:val="000000"/>
        </w:rPr>
        <w:pPrChange w:id="93" w:author="Ha01 Hoang Viet" w:date="2023-03-30T13:24:00Z">
          <w:pPr>
            <w:tabs>
              <w:tab w:val="left" w:pos="709"/>
            </w:tabs>
            <w:spacing w:before="60" w:after="60"/>
            <w:jc w:val="both"/>
          </w:pPr>
        </w:pPrChange>
      </w:pPr>
      <w:del w:id="94" w:author="Ha01 Hoang Viet" w:date="2023-03-30T13:24:00Z">
        <w:r w:rsidRPr="009052BA" w:rsidDel="00661EAC">
          <w:rPr>
            <w:color w:val="000000"/>
          </w:rPr>
          <w:tab/>
        </w:r>
        <w:r w:rsidRPr="009052BA" w:rsidDel="00661EAC">
          <w:rPr>
            <w:color w:val="000000"/>
          </w:rPr>
          <w:tab/>
          <w:delText>- Tuân thủ và thực hiện đầy đủ các quy định của pháp luật về giao dịch điện tử, đảm bảo điều kiện an toàn cho chữ ký số (khóa bí mật chỉ thuộc sự kiểm soát của người ký tại thời điểm ký) và quy định của pháp luật về dịch vụ công đã đăng ký sử dụng.</w:delText>
        </w:r>
      </w:del>
    </w:p>
    <w:p w:rsidR="007A7DD3" w:rsidRPr="009052BA" w:rsidDel="00661EAC" w:rsidRDefault="007A7DD3" w:rsidP="00661EAC">
      <w:pPr>
        <w:jc w:val="center"/>
        <w:rPr>
          <w:del w:id="95" w:author="Ha01 Hoang Viet" w:date="2023-03-30T13:24:00Z"/>
          <w:color w:val="000000"/>
        </w:rPr>
        <w:pPrChange w:id="96" w:author="Ha01 Hoang Viet" w:date="2023-03-30T13:24:00Z">
          <w:pPr>
            <w:tabs>
              <w:tab w:val="left" w:pos="709"/>
            </w:tabs>
            <w:spacing w:before="60" w:after="60"/>
            <w:jc w:val="both"/>
          </w:pPr>
        </w:pPrChange>
      </w:pPr>
      <w:del w:id="97" w:author="Ha01 Hoang Viet" w:date="2023-03-30T13:24:00Z">
        <w:r w:rsidRPr="009052BA" w:rsidDel="00661EAC">
          <w:rPr>
            <w:color w:val="000000"/>
          </w:rPr>
          <w:tab/>
          <w:delText>- Nếu vi phạm những điều cam kết trên, khách hàng chịu hoàn toàn trách nhiệm trước pháp luật.</w:delText>
        </w:r>
      </w:del>
    </w:p>
    <w:tbl>
      <w:tblPr>
        <w:tblW w:w="9039" w:type="dxa"/>
        <w:tblLook w:val="01E0" w:firstRow="1" w:lastRow="1" w:firstColumn="1" w:lastColumn="1" w:noHBand="0" w:noVBand="0"/>
      </w:tblPr>
      <w:tblGrid>
        <w:gridCol w:w="4050"/>
        <w:gridCol w:w="4989"/>
      </w:tblGrid>
      <w:tr w:rsidR="007A7DD3" w:rsidRPr="0022290C" w:rsidDel="00661EAC" w:rsidTr="00E94390">
        <w:trPr>
          <w:trHeight w:val="1505"/>
          <w:del w:id="98" w:author="Ha01 Hoang Viet" w:date="2023-03-30T13:24:00Z"/>
        </w:trPr>
        <w:tc>
          <w:tcPr>
            <w:tcW w:w="4050" w:type="dxa"/>
          </w:tcPr>
          <w:p w:rsidR="007A7DD3" w:rsidRPr="009052BA" w:rsidDel="00661EAC" w:rsidRDefault="007A7DD3" w:rsidP="00661EAC">
            <w:pPr>
              <w:jc w:val="center"/>
              <w:rPr>
                <w:del w:id="99" w:author="Ha01 Hoang Viet" w:date="2023-03-30T13:24:00Z"/>
                <w:color w:val="000000"/>
              </w:rPr>
              <w:pPrChange w:id="100" w:author="Ha01 Hoang Viet" w:date="2023-03-30T13:24:00Z">
                <w:pPr>
                  <w:spacing w:before="120" w:line="312" w:lineRule="auto"/>
                  <w:jc w:val="both"/>
                </w:pPr>
              </w:pPrChange>
            </w:pPr>
          </w:p>
          <w:p w:rsidR="007A7DD3" w:rsidRPr="009052BA" w:rsidDel="00661EAC" w:rsidRDefault="007A7DD3" w:rsidP="00661EAC">
            <w:pPr>
              <w:jc w:val="center"/>
              <w:rPr>
                <w:del w:id="101" w:author="Ha01 Hoang Viet" w:date="2023-03-30T13:24:00Z"/>
                <w:color w:val="000000"/>
              </w:rPr>
              <w:pPrChange w:id="102" w:author="Ha01 Hoang Viet" w:date="2023-03-30T13:24:00Z">
                <w:pPr>
                  <w:spacing w:before="120" w:line="312" w:lineRule="auto"/>
                  <w:jc w:val="both"/>
                </w:pPr>
              </w:pPrChange>
            </w:pPr>
            <w:del w:id="103" w:author="Ha01 Hoang Viet" w:date="2023-03-30T13:24:00Z">
              <w:r w:rsidRPr="009052BA" w:rsidDel="00661EAC">
                <w:rPr>
                  <w:color w:val="000000"/>
                </w:rPr>
                <w:delText xml:space="preserve">      </w:delText>
              </w:r>
            </w:del>
          </w:p>
        </w:tc>
        <w:tc>
          <w:tcPr>
            <w:tcW w:w="4989" w:type="dxa"/>
          </w:tcPr>
          <w:p w:rsidR="007A7DD3" w:rsidRPr="009052BA" w:rsidDel="00661EAC" w:rsidRDefault="007A7DD3" w:rsidP="00661EAC">
            <w:pPr>
              <w:jc w:val="center"/>
              <w:rPr>
                <w:del w:id="104" w:author="Ha01 Hoang Viet" w:date="2023-03-30T13:24:00Z"/>
                <w:color w:val="000000"/>
              </w:rPr>
              <w:pPrChange w:id="105" w:author="Ha01 Hoang Viet" w:date="2023-03-30T13:24:00Z">
                <w:pPr>
                  <w:spacing w:before="120" w:line="312" w:lineRule="auto"/>
                  <w:jc w:val="center"/>
                </w:pPr>
              </w:pPrChange>
            </w:pPr>
            <w:del w:id="106" w:author="Ha01 Hoang Viet" w:date="2023-03-30T13:24:00Z">
              <w:r w:rsidRPr="009052BA" w:rsidDel="00661EAC">
                <w:rPr>
                  <w:color w:val="000000"/>
                </w:rPr>
                <w:delText>…., ngày...... tháng......năm…...</w:delText>
              </w:r>
            </w:del>
          </w:p>
          <w:p w:rsidR="007A7DD3" w:rsidRPr="007A7DD3" w:rsidDel="00661EAC" w:rsidRDefault="007A7DD3" w:rsidP="00661EAC">
            <w:pPr>
              <w:jc w:val="center"/>
              <w:rPr>
                <w:del w:id="107" w:author="Ha01 Hoang Viet" w:date="2023-03-30T13:24:00Z"/>
                <w:i/>
                <w:iCs/>
                <w:color w:val="000000"/>
                <w:sz w:val="26"/>
                <w:szCs w:val="26"/>
              </w:rPr>
              <w:pPrChange w:id="108" w:author="Ha01 Hoang Viet" w:date="2023-03-30T13:24:00Z">
                <w:pPr>
                  <w:spacing w:before="120" w:line="312" w:lineRule="auto"/>
                  <w:jc w:val="center"/>
                </w:pPr>
              </w:pPrChange>
            </w:pPr>
            <w:del w:id="109" w:author="Ha01 Hoang Viet" w:date="2023-03-30T13:24:00Z">
              <w:r w:rsidRPr="009052BA" w:rsidDel="00661EAC">
                <w:rPr>
                  <w:b/>
                  <w:bCs/>
                  <w:color w:val="000000"/>
                  <w:sz w:val="26"/>
                  <w:szCs w:val="26"/>
                </w:rPr>
                <w:delText>THỦ TRƯỞNG ĐƠN VỊ</w:delText>
              </w:r>
              <w:r w:rsidRPr="009052BA" w:rsidDel="00661EAC">
                <w:rPr>
                  <w:b/>
                  <w:bCs/>
                  <w:color w:val="000000"/>
                  <w:sz w:val="26"/>
                  <w:szCs w:val="26"/>
                </w:rPr>
                <w:br/>
              </w:r>
              <w:r w:rsidRPr="009052BA" w:rsidDel="00661EAC">
                <w:rPr>
                  <w:i/>
                  <w:iCs/>
                  <w:color w:val="000000"/>
                  <w:sz w:val="26"/>
                  <w:szCs w:val="26"/>
                </w:rPr>
                <w:delText>(Ký số hoặc Ký, đóng dấu)</w:delText>
              </w:r>
            </w:del>
          </w:p>
        </w:tc>
      </w:tr>
    </w:tbl>
    <w:p w:rsidR="003B66F6" w:rsidRPr="003B66F6" w:rsidDel="00661EAC" w:rsidRDefault="003B66F6" w:rsidP="00661EAC">
      <w:pPr>
        <w:jc w:val="center"/>
        <w:rPr>
          <w:del w:id="110" w:author="Ha01 Hoang Viet" w:date="2023-03-30T13:24:00Z"/>
          <w:color w:val="000000"/>
        </w:rPr>
        <w:pPrChange w:id="111" w:author="Ha01 Hoang Viet" w:date="2023-03-30T13:24:00Z">
          <w:pPr>
            <w:tabs>
              <w:tab w:val="left" w:pos="709"/>
            </w:tabs>
            <w:spacing w:before="60" w:after="60"/>
            <w:jc w:val="both"/>
          </w:pPr>
        </w:pPrChange>
      </w:pPr>
    </w:p>
    <w:p w:rsidR="003B66F6" w:rsidRPr="003B66F6" w:rsidDel="00661EAC" w:rsidRDefault="003B66F6" w:rsidP="00661EAC">
      <w:pPr>
        <w:jc w:val="center"/>
        <w:rPr>
          <w:del w:id="112" w:author="Ha01 Hoang Viet" w:date="2023-03-30T13:24:00Z"/>
          <w:color w:val="000000"/>
        </w:rPr>
        <w:pPrChange w:id="113" w:author="Ha01 Hoang Viet" w:date="2023-03-30T13:24:00Z">
          <w:pPr>
            <w:tabs>
              <w:tab w:val="left" w:pos="709"/>
            </w:tabs>
            <w:spacing w:before="60" w:after="60"/>
            <w:jc w:val="both"/>
          </w:pPr>
        </w:pPrChange>
      </w:pPr>
      <w:del w:id="114" w:author="Ha01 Hoang Viet" w:date="2023-03-30T13:24:00Z">
        <w:r w:rsidRPr="003B66F6" w:rsidDel="00661EAC">
          <w:rPr>
            <w:color w:val="000000"/>
          </w:rPr>
          <w:br w:type="page"/>
        </w:r>
      </w:del>
    </w:p>
    <w:p w:rsidR="00B9654F" w:rsidRPr="00AF00C5" w:rsidDel="00661EAC" w:rsidRDefault="00516784" w:rsidP="00661EAC">
      <w:pPr>
        <w:jc w:val="center"/>
        <w:rPr>
          <w:del w:id="115" w:author="Ha01 Hoang Viet" w:date="2023-03-30T13:24:00Z"/>
          <w:rFonts w:ascii="Times New Roman Bold" w:hAnsi="Times New Roman Bold"/>
          <w:b/>
          <w:spacing w:val="-10"/>
          <w:sz w:val="28"/>
        </w:rPr>
        <w:pPrChange w:id="116" w:author="Ha01 Hoang Viet" w:date="2023-03-30T13:24:00Z">
          <w:pPr>
            <w:jc w:val="center"/>
            <w:outlineLvl w:val="0"/>
          </w:pPr>
        </w:pPrChange>
      </w:pPr>
      <w:del w:id="117" w:author="Ha01 Hoang Viet" w:date="2023-03-30T13:24:00Z">
        <w:r w:rsidDel="00661EAC">
          <w:rPr>
            <w:rFonts w:ascii="Times New Roman Bold" w:hAnsi="Times New Roman Bold"/>
            <w:b/>
            <w:spacing w:val="-10"/>
            <w:sz w:val="28"/>
          </w:rPr>
          <w:delText>Phụ lục</w:delText>
        </w:r>
        <w:r w:rsidR="0077770E" w:rsidDel="00661EAC">
          <w:rPr>
            <w:rFonts w:ascii="Times New Roman Bold" w:hAnsi="Times New Roman Bold"/>
            <w:b/>
            <w:spacing w:val="-10"/>
            <w:sz w:val="28"/>
          </w:rPr>
          <w:delText xml:space="preserve"> số</w:delText>
        </w:r>
        <w:r w:rsidR="00B9654F" w:rsidDel="00661EAC">
          <w:rPr>
            <w:rFonts w:ascii="Times New Roman Bold" w:hAnsi="Times New Roman Bold"/>
            <w:b/>
            <w:spacing w:val="-10"/>
            <w:sz w:val="28"/>
          </w:rPr>
          <w:delText xml:space="preserve"> 02</w:delText>
        </w:r>
      </w:del>
    </w:p>
    <w:p w:rsidR="00B9654F" w:rsidRPr="007A7DD3" w:rsidDel="00661EAC" w:rsidRDefault="00B9654F" w:rsidP="00661EAC">
      <w:pPr>
        <w:jc w:val="center"/>
        <w:rPr>
          <w:del w:id="118" w:author="Ha01 Hoang Viet" w:date="2023-03-30T13:24:00Z"/>
          <w:i/>
          <w:spacing w:val="-10"/>
          <w:sz w:val="26"/>
        </w:rPr>
        <w:pPrChange w:id="119" w:author="Ha01 Hoang Viet" w:date="2023-03-30T13:24:00Z">
          <w:pPr>
            <w:jc w:val="center"/>
          </w:pPr>
        </w:pPrChange>
      </w:pPr>
      <w:del w:id="120" w:author="Ha01 Hoang Viet" w:date="2023-03-30T13:24:00Z">
        <w:r w:rsidRPr="007A7DD3" w:rsidDel="00661EAC">
          <w:rPr>
            <w:i/>
            <w:spacing w:val="-10"/>
            <w:sz w:val="26"/>
          </w:rPr>
          <w:delText>(</w:delText>
        </w:r>
        <w:r w:rsidR="00516784" w:rsidDel="00661EAC">
          <w:rPr>
            <w:i/>
            <w:spacing w:val="-10"/>
            <w:sz w:val="26"/>
          </w:rPr>
          <w:delText xml:space="preserve">Mẫu </w:delText>
        </w:r>
        <w:r w:rsidRPr="007A7DD3" w:rsidDel="00661EAC">
          <w:rPr>
            <w:i/>
            <w:spacing w:val="-10"/>
            <w:sz w:val="26"/>
          </w:rPr>
          <w:delText xml:space="preserve">theo Công văn số </w:delText>
        </w:r>
        <w:r w:rsidR="00516784" w:rsidDel="00661EAC">
          <w:rPr>
            <w:i/>
            <w:spacing w:val="-10"/>
            <w:sz w:val="26"/>
          </w:rPr>
          <w:delText>1375</w:delText>
        </w:r>
        <w:r w:rsidRPr="007A7DD3" w:rsidDel="00661EAC">
          <w:rPr>
            <w:i/>
            <w:spacing w:val="-10"/>
            <w:sz w:val="26"/>
          </w:rPr>
          <w:delText>/</w:delText>
        </w:r>
        <w:r w:rsidR="00516784" w:rsidDel="00661EAC">
          <w:rPr>
            <w:i/>
            <w:spacing w:val="-10"/>
            <w:sz w:val="26"/>
          </w:rPr>
          <w:delText>KBN</w:delText>
        </w:r>
        <w:r w:rsidRPr="007A7DD3" w:rsidDel="00661EAC">
          <w:rPr>
            <w:i/>
            <w:spacing w:val="-10"/>
            <w:sz w:val="26"/>
          </w:rPr>
          <w:delText>N-</w:delText>
        </w:r>
        <w:r w:rsidR="00516784" w:rsidDel="00661EAC">
          <w:rPr>
            <w:i/>
            <w:spacing w:val="-10"/>
            <w:sz w:val="26"/>
          </w:rPr>
          <w:delText>CNTT</w:delText>
        </w:r>
        <w:r w:rsidRPr="007A7DD3" w:rsidDel="00661EAC">
          <w:rPr>
            <w:i/>
            <w:spacing w:val="-10"/>
            <w:sz w:val="26"/>
          </w:rPr>
          <w:delText xml:space="preserve"> ngày   </w:delText>
        </w:r>
        <w:r w:rsidR="00516784" w:rsidDel="00661EAC">
          <w:rPr>
            <w:i/>
            <w:spacing w:val="-10"/>
            <w:sz w:val="26"/>
          </w:rPr>
          <w:delText>19</w:delText>
        </w:r>
        <w:r w:rsidRPr="007A7DD3" w:rsidDel="00661EAC">
          <w:rPr>
            <w:i/>
            <w:spacing w:val="-10"/>
            <w:sz w:val="26"/>
          </w:rPr>
          <w:delText>/3/202</w:delText>
        </w:r>
        <w:r w:rsidR="00516784" w:rsidDel="00661EAC">
          <w:rPr>
            <w:i/>
            <w:spacing w:val="-10"/>
            <w:sz w:val="26"/>
          </w:rPr>
          <w:delText>2</w:delText>
        </w:r>
        <w:r w:rsidRPr="007A7DD3" w:rsidDel="00661EAC">
          <w:rPr>
            <w:i/>
            <w:spacing w:val="-10"/>
            <w:sz w:val="26"/>
          </w:rPr>
          <w:delText xml:space="preserve"> của </w:delText>
        </w:r>
        <w:r w:rsidR="00516784" w:rsidDel="00661EAC">
          <w:rPr>
            <w:i/>
            <w:spacing w:val="-10"/>
            <w:sz w:val="26"/>
          </w:rPr>
          <w:delText>Kho bạc Nhà nước</w:delText>
        </w:r>
        <w:r w:rsidRPr="007A7DD3" w:rsidDel="00661EAC">
          <w:rPr>
            <w:i/>
            <w:spacing w:val="-10"/>
            <w:sz w:val="26"/>
          </w:rPr>
          <w:delText>)</w:delText>
        </w:r>
      </w:del>
    </w:p>
    <w:p w:rsidR="00B9654F" w:rsidDel="00661EAC" w:rsidRDefault="00E94390" w:rsidP="00661EAC">
      <w:pPr>
        <w:jc w:val="center"/>
        <w:rPr>
          <w:del w:id="121" w:author="Ha01 Hoang Viet" w:date="2023-03-30T13:24:00Z"/>
          <w:color w:val="000000"/>
          <w:spacing w:val="-6"/>
          <w:sz w:val="26"/>
          <w:szCs w:val="26"/>
        </w:rPr>
        <w:pPrChange w:id="122" w:author="Ha01 Hoang Viet" w:date="2023-03-30T13:24:00Z">
          <w:pPr>
            <w:tabs>
              <w:tab w:val="center" w:pos="2520"/>
            </w:tabs>
          </w:pPr>
        </w:pPrChange>
      </w:pPr>
      <w:del w:id="123" w:author="Ha01 Hoang Viet" w:date="2023-03-30T13:24:00Z">
        <w:r w:rsidDel="00661EAC">
          <w:rPr>
            <w:b/>
            <w:color w:val="000000"/>
            <w:sz w:val="26"/>
            <w:szCs w:val="26"/>
          </w:rPr>
          <mc:AlternateContent>
            <mc:Choice Requires="wps">
              <w:drawing>
                <wp:anchor distT="0" distB="0" distL="114300" distR="114300" simplePos="0" relativeHeight="251665920" behindDoc="0" locked="0" layoutInCell="1" allowOverlap="1" wp14:anchorId="3D40BF9E" wp14:editId="7803D63A">
                  <wp:simplePos x="0" y="0"/>
                  <wp:positionH relativeFrom="page">
                    <wp:posOffset>1114796</wp:posOffset>
                  </wp:positionH>
                  <wp:positionV relativeFrom="paragraph">
                    <wp:posOffset>17145</wp:posOffset>
                  </wp:positionV>
                  <wp:extent cx="5613400" cy="0"/>
                  <wp:effectExtent l="0" t="0" r="25400" b="19050"/>
                  <wp:wrapNone/>
                  <wp:docPr id="11" name="Straight Connector 11"/>
                  <wp:cNvGraphicFramePr/>
                  <a:graphic xmlns:a="http://schemas.openxmlformats.org/drawingml/2006/main">
                    <a:graphicData uri="http://schemas.microsoft.com/office/word/2010/wordprocessingShape">
                      <wps:wsp>
                        <wps:cNvCnPr/>
                        <wps:spPr>
                          <a:xfrm>
                            <a:off x="0" y="0"/>
                            <a:ext cx="561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329C01" id="Straight Connector 11" o:spid="_x0000_s1026" style="position:absolute;z-index:25166592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87.8pt,1.35pt" to="529.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" strokecolor="#5b9bd5 [3204]" strokeweight=".5pt">
                  <v:stroke joinstyle="miter"/>
                  <w10:wrap anchorx="page"/>
                </v:line>
              </w:pict>
            </mc:Fallback>
          </mc:AlternateContent>
        </w:r>
      </w:del>
    </w:p>
    <w:p w:rsidR="00B9654F" w:rsidRPr="00B9654F" w:rsidDel="00661EAC" w:rsidRDefault="00B9654F" w:rsidP="00661EAC">
      <w:pPr>
        <w:jc w:val="center"/>
        <w:rPr>
          <w:del w:id="124" w:author="Ha01 Hoang Viet" w:date="2023-03-30T13:24:00Z"/>
          <w:color w:val="000000"/>
          <w:spacing w:val="-6"/>
          <w:sz w:val="26"/>
          <w:szCs w:val="26"/>
        </w:rPr>
        <w:pPrChange w:id="125" w:author="Ha01 Hoang Viet" w:date="2023-03-30T13:24:00Z">
          <w:pPr>
            <w:tabs>
              <w:tab w:val="center" w:pos="2520"/>
            </w:tabs>
          </w:pPr>
        </w:pPrChange>
      </w:pPr>
      <w:del w:id="126" w:author="Ha01 Hoang Viet" w:date="2023-03-30T13:24:00Z">
        <w:r w:rsidRPr="00B9654F" w:rsidDel="00661EAC">
          <w:rPr>
            <w:color w:val="000000"/>
            <w:spacing w:val="-6"/>
            <w:sz w:val="26"/>
            <w:szCs w:val="26"/>
          </w:rPr>
          <w:tab/>
          <w:delText>KHO BẠC NHÀ NƯỚC THÁI NGUYÊN</w:delText>
        </w:r>
      </w:del>
    </w:p>
    <w:p w:rsidR="00B9654F" w:rsidRPr="00B9654F" w:rsidDel="00661EAC" w:rsidRDefault="00B9654F" w:rsidP="00661EAC">
      <w:pPr>
        <w:jc w:val="center"/>
        <w:rPr>
          <w:del w:id="127" w:author="Ha01 Hoang Viet" w:date="2023-03-30T13:24:00Z"/>
          <w:b/>
          <w:color w:val="000000"/>
          <w:sz w:val="26"/>
          <w:szCs w:val="26"/>
        </w:rPr>
        <w:pPrChange w:id="128" w:author="Ha01 Hoang Viet" w:date="2023-03-30T13:24:00Z">
          <w:pPr>
            <w:tabs>
              <w:tab w:val="center" w:pos="2520"/>
            </w:tabs>
          </w:pPr>
        </w:pPrChange>
      </w:pPr>
      <w:del w:id="129" w:author="Ha01 Hoang Viet" w:date="2023-03-30T13:24:00Z">
        <w:r w:rsidDel="00661EAC">
          <w:rPr>
            <w:b/>
            <w:color w:val="000000"/>
            <w:sz w:val="26"/>
            <w:szCs w:val="26"/>
          </w:rPr>
          <mc:AlternateContent>
            <mc:Choice Requires="wps">
              <w:drawing>
                <wp:anchor distT="0" distB="0" distL="114300" distR="114300" simplePos="0" relativeHeight="251663872" behindDoc="0" locked="0" layoutInCell="1" allowOverlap="1" wp14:anchorId="463E7A5D" wp14:editId="65E90F09">
                  <wp:simplePos x="0" y="0"/>
                  <wp:positionH relativeFrom="column">
                    <wp:posOffset>835917</wp:posOffset>
                  </wp:positionH>
                  <wp:positionV relativeFrom="paragraph">
                    <wp:posOffset>191135</wp:posOffset>
                  </wp:positionV>
                  <wp:extent cx="1478345" cy="0"/>
                  <wp:effectExtent l="0" t="0" r="26670" b="19050"/>
                  <wp:wrapNone/>
                  <wp:docPr id="10" name="Straight Connector 10"/>
                  <wp:cNvGraphicFramePr/>
                  <a:graphic xmlns:a="http://schemas.openxmlformats.org/drawingml/2006/main">
                    <a:graphicData uri="http://schemas.microsoft.com/office/word/2010/wordprocessingShape">
                      <wps:wsp>
                        <wps:cNvCnPr/>
                        <wps:spPr>
                          <a:xfrm>
                            <a:off x="0" y="0"/>
                            <a:ext cx="14783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5F6A98" id="Straight Connector 10" o:spid="_x0000_s1026" style="position:absolute;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8pt,15.05pt" to="182.2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" strokecolor="#5b9bd5 [3204]" strokeweight=".5pt">
                  <v:stroke joinstyle="miter"/>
                </v:line>
              </w:pict>
            </mc:Fallback>
          </mc:AlternateContent>
        </w:r>
        <w:r w:rsidDel="00661EAC">
          <w:rPr>
            <w:b/>
            <w:color w:val="000000"/>
            <w:sz w:val="26"/>
            <w:szCs w:val="26"/>
          </w:rPr>
          <w:tab/>
        </w:r>
        <w:r w:rsidRPr="00B9654F" w:rsidDel="00661EAC">
          <w:rPr>
            <w:b/>
            <w:color w:val="000000"/>
            <w:sz w:val="26"/>
            <w:szCs w:val="26"/>
          </w:rPr>
          <w:delText>KHO BẠC NHÀ NƯỚC (PHÒNG)</w:delText>
        </w:r>
      </w:del>
    </w:p>
    <w:p w:rsidR="00B9654F" w:rsidDel="00661EAC" w:rsidRDefault="00B9654F" w:rsidP="00661EAC">
      <w:pPr>
        <w:jc w:val="center"/>
        <w:rPr>
          <w:del w:id="130" w:author="Ha01 Hoang Viet" w:date="2023-03-30T13:24:00Z"/>
          <w:b/>
          <w:color w:val="000000"/>
          <w:sz w:val="28"/>
        </w:rPr>
        <w:pPrChange w:id="131" w:author="Ha01 Hoang Viet" w:date="2023-03-30T13:24:00Z">
          <w:pPr>
            <w:widowControl w:val="0"/>
            <w:jc w:val="center"/>
          </w:pPr>
        </w:pPrChange>
      </w:pPr>
    </w:p>
    <w:p w:rsidR="00B9654F" w:rsidRPr="00B9654F" w:rsidDel="00661EAC" w:rsidRDefault="00B9654F" w:rsidP="00661EAC">
      <w:pPr>
        <w:jc w:val="center"/>
        <w:rPr>
          <w:del w:id="132" w:author="Ha01 Hoang Viet" w:date="2023-03-30T13:24:00Z"/>
          <w:b/>
          <w:color w:val="000000"/>
          <w:sz w:val="28"/>
        </w:rPr>
        <w:pPrChange w:id="133" w:author="Ha01 Hoang Viet" w:date="2023-03-30T13:24:00Z">
          <w:pPr>
            <w:widowControl w:val="0"/>
            <w:jc w:val="center"/>
          </w:pPr>
        </w:pPrChange>
      </w:pPr>
      <w:del w:id="134" w:author="Ha01 Hoang Viet" w:date="2023-03-30T13:24:00Z">
        <w:r w:rsidRPr="00B9654F" w:rsidDel="00661EAC">
          <w:rPr>
            <w:b/>
            <w:color w:val="000000"/>
            <w:sz w:val="28"/>
          </w:rPr>
          <w:delText>DANH SÁCH KHÁCH HÀNG ĐĂNG KÝ SỬ DỤNG ỨNG DỤNG,</w:delText>
        </w:r>
      </w:del>
    </w:p>
    <w:p w:rsidR="00B9654F" w:rsidRPr="00B9654F" w:rsidDel="00661EAC" w:rsidRDefault="00B9654F" w:rsidP="00661EAC">
      <w:pPr>
        <w:jc w:val="center"/>
        <w:rPr>
          <w:del w:id="135" w:author="Ha01 Hoang Viet" w:date="2023-03-30T13:24:00Z"/>
          <w:b/>
          <w:color w:val="000000"/>
          <w:sz w:val="28"/>
        </w:rPr>
        <w:pPrChange w:id="136" w:author="Ha01 Hoang Viet" w:date="2023-03-30T13:24:00Z">
          <w:pPr>
            <w:widowControl w:val="0"/>
            <w:jc w:val="center"/>
          </w:pPr>
        </w:pPrChange>
      </w:pPr>
      <w:del w:id="137" w:author="Ha01 Hoang Viet" w:date="2023-03-30T13:24:00Z">
        <w:r w:rsidRPr="00B9654F" w:rsidDel="00661EAC">
          <w:rPr>
            <w:b/>
            <w:color w:val="000000"/>
            <w:sz w:val="28"/>
          </w:rPr>
          <w:delText>DỊCH VỤ CỦA KHO BẠC NHÀ NƯỚC</w:delText>
        </w:r>
      </w:del>
    </w:p>
    <w:p w:rsidR="00B9654F" w:rsidDel="00661EAC" w:rsidRDefault="00B9654F" w:rsidP="00661EAC">
      <w:pPr>
        <w:jc w:val="center"/>
        <w:rPr>
          <w:del w:id="138" w:author="Ha01 Hoang Viet" w:date="2023-03-30T13:24:00Z"/>
          <w:color w:val="000000"/>
          <w:sz w:val="28"/>
        </w:rPr>
        <w:pPrChange w:id="139" w:author="Ha01 Hoang Viet" w:date="2023-03-30T13:24:00Z">
          <w:pPr>
            <w:widowControl w:val="0"/>
            <w:jc w:val="center"/>
          </w:pPr>
        </w:pPrChange>
      </w:pPr>
      <w:del w:id="140" w:author="Ha01 Hoang Viet" w:date="2023-03-30T13:24:00Z">
        <w:r w:rsidRPr="00B9654F" w:rsidDel="00661EAC">
          <w:rPr>
            <w:color w:val="000000"/>
            <w:sz w:val="28"/>
          </w:rPr>
          <w:delText xml:space="preserve">(Ngày        / </w:delText>
        </w:r>
        <w:r w:rsidDel="00661EAC">
          <w:rPr>
            <w:color w:val="000000"/>
            <w:sz w:val="28"/>
          </w:rPr>
          <w:delText xml:space="preserve"> </w:delText>
        </w:r>
        <w:r w:rsidRPr="00B9654F" w:rsidDel="00661EAC">
          <w:rPr>
            <w:color w:val="000000"/>
            <w:sz w:val="28"/>
          </w:rPr>
          <w:delText xml:space="preserve">  /202……)</w:delText>
        </w:r>
      </w:del>
    </w:p>
    <w:p w:rsidR="00B9654F" w:rsidRPr="00B9654F" w:rsidDel="00661EAC" w:rsidRDefault="00B9654F" w:rsidP="00661EAC">
      <w:pPr>
        <w:jc w:val="center"/>
        <w:rPr>
          <w:del w:id="141" w:author="Ha01 Hoang Viet" w:date="2023-03-30T13:24:00Z"/>
          <w:color w:val="000000"/>
          <w:sz w:val="28"/>
        </w:rPr>
        <w:pPrChange w:id="142" w:author="Ha01 Hoang Viet" w:date="2023-03-30T13:24:00Z">
          <w:pPr>
            <w:widowControl w:val="0"/>
            <w:jc w:val="center"/>
          </w:pPr>
        </w:pPrChange>
      </w:pPr>
    </w:p>
    <w:tbl>
      <w:tblPr>
        <w:tblStyle w:val="TableGrid"/>
        <w:tblW w:w="0" w:type="auto"/>
        <w:tblLook w:val="04A0" w:firstRow="1" w:lastRow="0" w:firstColumn="1" w:lastColumn="0" w:noHBand="0" w:noVBand="1"/>
      </w:tblPr>
      <w:tblGrid>
        <w:gridCol w:w="846"/>
        <w:gridCol w:w="1559"/>
        <w:gridCol w:w="3031"/>
        <w:gridCol w:w="1222"/>
        <w:gridCol w:w="2404"/>
      </w:tblGrid>
      <w:tr w:rsidR="00E94390" w:rsidDel="00661EAC" w:rsidTr="00E94390">
        <w:trPr>
          <w:del w:id="143" w:author="Ha01 Hoang Viet" w:date="2023-03-30T13:24:00Z"/>
        </w:trPr>
        <w:tc>
          <w:tcPr>
            <w:tcW w:w="846" w:type="dxa"/>
          </w:tcPr>
          <w:p w:rsidR="00E94390" w:rsidRPr="00E94390" w:rsidDel="00661EAC" w:rsidRDefault="00E94390" w:rsidP="00661EAC">
            <w:pPr>
              <w:jc w:val="center"/>
              <w:rPr>
                <w:del w:id="144" w:author="Ha01 Hoang Viet" w:date="2023-03-30T13:24:00Z"/>
                <w:b/>
                <w:sz w:val="26"/>
              </w:rPr>
              <w:pPrChange w:id="145" w:author="Ha01 Hoang Viet" w:date="2023-03-30T13:24:00Z">
                <w:pPr>
                  <w:jc w:val="center"/>
                </w:pPr>
              </w:pPrChange>
            </w:pPr>
            <w:del w:id="146" w:author="Ha01 Hoang Viet" w:date="2023-03-30T13:24:00Z">
              <w:r w:rsidRPr="00E94390" w:rsidDel="00661EAC">
                <w:rPr>
                  <w:b/>
                  <w:sz w:val="26"/>
                </w:rPr>
                <w:delText>STT</w:delText>
              </w:r>
            </w:del>
          </w:p>
        </w:tc>
        <w:tc>
          <w:tcPr>
            <w:tcW w:w="1559" w:type="dxa"/>
          </w:tcPr>
          <w:p w:rsidR="00E94390" w:rsidRPr="00E94390" w:rsidDel="00661EAC" w:rsidRDefault="00E94390" w:rsidP="00661EAC">
            <w:pPr>
              <w:jc w:val="center"/>
              <w:rPr>
                <w:del w:id="147" w:author="Ha01 Hoang Viet" w:date="2023-03-30T13:24:00Z"/>
                <w:b/>
                <w:sz w:val="26"/>
              </w:rPr>
              <w:pPrChange w:id="148" w:author="Ha01 Hoang Viet" w:date="2023-03-30T13:24:00Z">
                <w:pPr>
                  <w:jc w:val="center"/>
                </w:pPr>
              </w:pPrChange>
            </w:pPr>
            <w:del w:id="149" w:author="Ha01 Hoang Viet" w:date="2023-03-30T13:24:00Z">
              <w:r w:rsidRPr="00E94390" w:rsidDel="00661EAC">
                <w:rPr>
                  <w:b/>
                  <w:sz w:val="26"/>
                </w:rPr>
                <w:delText>Mã đơn vị</w:delText>
              </w:r>
            </w:del>
          </w:p>
        </w:tc>
        <w:tc>
          <w:tcPr>
            <w:tcW w:w="3031" w:type="dxa"/>
          </w:tcPr>
          <w:p w:rsidR="00E94390" w:rsidRPr="00E94390" w:rsidDel="00661EAC" w:rsidRDefault="00E94390" w:rsidP="00661EAC">
            <w:pPr>
              <w:jc w:val="center"/>
              <w:rPr>
                <w:del w:id="150" w:author="Ha01 Hoang Viet" w:date="2023-03-30T13:24:00Z"/>
                <w:b/>
                <w:sz w:val="26"/>
              </w:rPr>
              <w:pPrChange w:id="151" w:author="Ha01 Hoang Viet" w:date="2023-03-30T13:24:00Z">
                <w:pPr>
                  <w:jc w:val="center"/>
                </w:pPr>
              </w:pPrChange>
            </w:pPr>
            <w:del w:id="152" w:author="Ha01 Hoang Viet" w:date="2023-03-30T13:24:00Z">
              <w:r w:rsidRPr="00E94390" w:rsidDel="00661EAC">
                <w:rPr>
                  <w:b/>
                  <w:sz w:val="26"/>
                </w:rPr>
                <w:delText>Tên đơn vị</w:delText>
              </w:r>
            </w:del>
          </w:p>
        </w:tc>
        <w:tc>
          <w:tcPr>
            <w:tcW w:w="1222" w:type="dxa"/>
          </w:tcPr>
          <w:p w:rsidR="00E94390" w:rsidDel="00661EAC" w:rsidRDefault="00E94390" w:rsidP="00661EAC">
            <w:pPr>
              <w:jc w:val="center"/>
              <w:rPr>
                <w:del w:id="153" w:author="Ha01 Hoang Viet" w:date="2023-03-30T13:24:00Z"/>
                <w:b/>
                <w:sz w:val="26"/>
              </w:rPr>
              <w:pPrChange w:id="154" w:author="Ha01 Hoang Viet" w:date="2023-03-30T13:24:00Z">
                <w:pPr>
                  <w:jc w:val="center"/>
                </w:pPr>
              </w:pPrChange>
            </w:pPr>
            <w:del w:id="155" w:author="Ha01 Hoang Viet" w:date="2023-03-30T13:24:00Z">
              <w:r w:rsidRPr="00E94390" w:rsidDel="00661EAC">
                <w:rPr>
                  <w:b/>
                  <w:sz w:val="26"/>
                </w:rPr>
                <w:delText>Kho bạc đăng ký</w:delText>
              </w:r>
            </w:del>
          </w:p>
          <w:p w:rsidR="00E94390" w:rsidRPr="00E94390" w:rsidDel="00661EAC" w:rsidRDefault="00E94390" w:rsidP="00661EAC">
            <w:pPr>
              <w:jc w:val="center"/>
              <w:rPr>
                <w:del w:id="156" w:author="Ha01 Hoang Viet" w:date="2023-03-30T13:24:00Z"/>
                <w:sz w:val="26"/>
              </w:rPr>
              <w:pPrChange w:id="157" w:author="Ha01 Hoang Viet" w:date="2023-03-30T13:24:00Z">
                <w:pPr>
                  <w:jc w:val="center"/>
                </w:pPr>
              </w:pPrChange>
            </w:pPr>
            <w:del w:id="158" w:author="Ha01 Hoang Viet" w:date="2023-03-30T13:24:00Z">
              <w:r w:rsidRPr="00E94390" w:rsidDel="00661EAC">
                <w:rPr>
                  <w:sz w:val="26"/>
                </w:rPr>
                <w:delText>(SHKB)</w:delText>
              </w:r>
            </w:del>
          </w:p>
        </w:tc>
        <w:tc>
          <w:tcPr>
            <w:tcW w:w="2404" w:type="dxa"/>
          </w:tcPr>
          <w:p w:rsidR="00E94390" w:rsidRPr="00E94390" w:rsidDel="00661EAC" w:rsidRDefault="00E94390" w:rsidP="00661EAC">
            <w:pPr>
              <w:jc w:val="center"/>
              <w:rPr>
                <w:del w:id="159" w:author="Ha01 Hoang Viet" w:date="2023-03-30T13:24:00Z"/>
                <w:b/>
                <w:sz w:val="26"/>
              </w:rPr>
              <w:pPrChange w:id="160" w:author="Ha01 Hoang Viet" w:date="2023-03-30T13:24:00Z">
                <w:pPr>
                  <w:jc w:val="center"/>
                </w:pPr>
              </w:pPrChange>
            </w:pPr>
            <w:del w:id="161" w:author="Ha01 Hoang Viet" w:date="2023-03-30T13:24:00Z">
              <w:r w:rsidRPr="00E94390" w:rsidDel="00661EAC">
                <w:rPr>
                  <w:b/>
                  <w:sz w:val="26"/>
                </w:rPr>
                <w:delText>Tên phần mềm của cơ quan, đơn vị sử dụng</w:delText>
              </w:r>
            </w:del>
          </w:p>
        </w:tc>
      </w:tr>
      <w:tr w:rsidR="00E94390" w:rsidDel="00661EAC" w:rsidTr="00E94390">
        <w:trPr>
          <w:del w:id="162" w:author="Ha01 Hoang Viet" w:date="2023-03-30T13:24:00Z"/>
        </w:trPr>
        <w:tc>
          <w:tcPr>
            <w:tcW w:w="846" w:type="dxa"/>
          </w:tcPr>
          <w:p w:rsidR="00E94390" w:rsidRPr="00E94390" w:rsidDel="00661EAC" w:rsidRDefault="00E94390" w:rsidP="00661EAC">
            <w:pPr>
              <w:jc w:val="center"/>
              <w:rPr>
                <w:del w:id="163" w:author="Ha01 Hoang Viet" w:date="2023-03-30T13:24:00Z"/>
                <w:sz w:val="26"/>
              </w:rPr>
              <w:pPrChange w:id="164" w:author="Ha01 Hoang Viet" w:date="2023-03-30T13:24:00Z">
                <w:pPr>
                  <w:pStyle w:val="ListParagraph"/>
                  <w:numPr>
                    <w:numId w:val="25"/>
                  </w:numPr>
                  <w:ind w:hanging="360"/>
                </w:pPr>
              </w:pPrChange>
            </w:pPr>
          </w:p>
        </w:tc>
        <w:tc>
          <w:tcPr>
            <w:tcW w:w="1559" w:type="dxa"/>
          </w:tcPr>
          <w:p w:rsidR="00E94390" w:rsidRPr="00E94390" w:rsidDel="00661EAC" w:rsidRDefault="00E94390" w:rsidP="00661EAC">
            <w:pPr>
              <w:jc w:val="center"/>
              <w:rPr>
                <w:del w:id="165" w:author="Ha01 Hoang Viet" w:date="2023-03-30T13:24:00Z"/>
                <w:sz w:val="26"/>
              </w:rPr>
              <w:pPrChange w:id="166" w:author="Ha01 Hoang Viet" w:date="2023-03-30T13:24:00Z">
                <w:pPr/>
              </w:pPrChange>
            </w:pPr>
          </w:p>
        </w:tc>
        <w:tc>
          <w:tcPr>
            <w:tcW w:w="3031" w:type="dxa"/>
          </w:tcPr>
          <w:p w:rsidR="00E94390" w:rsidRPr="00E94390" w:rsidDel="00661EAC" w:rsidRDefault="00E94390" w:rsidP="00661EAC">
            <w:pPr>
              <w:jc w:val="center"/>
              <w:rPr>
                <w:del w:id="167" w:author="Ha01 Hoang Viet" w:date="2023-03-30T13:24:00Z"/>
                <w:sz w:val="26"/>
              </w:rPr>
              <w:pPrChange w:id="168" w:author="Ha01 Hoang Viet" w:date="2023-03-30T13:24:00Z">
                <w:pPr/>
              </w:pPrChange>
            </w:pPr>
          </w:p>
        </w:tc>
        <w:tc>
          <w:tcPr>
            <w:tcW w:w="1222" w:type="dxa"/>
          </w:tcPr>
          <w:p w:rsidR="00E94390" w:rsidRPr="00E94390" w:rsidDel="00661EAC" w:rsidRDefault="00E94390" w:rsidP="00661EAC">
            <w:pPr>
              <w:jc w:val="center"/>
              <w:rPr>
                <w:del w:id="169" w:author="Ha01 Hoang Viet" w:date="2023-03-30T13:24:00Z"/>
                <w:sz w:val="26"/>
              </w:rPr>
              <w:pPrChange w:id="170" w:author="Ha01 Hoang Viet" w:date="2023-03-30T13:24:00Z">
                <w:pPr/>
              </w:pPrChange>
            </w:pPr>
          </w:p>
        </w:tc>
        <w:tc>
          <w:tcPr>
            <w:tcW w:w="2404" w:type="dxa"/>
          </w:tcPr>
          <w:p w:rsidR="00E94390" w:rsidRPr="00E94390" w:rsidDel="00661EAC" w:rsidRDefault="00E94390" w:rsidP="00661EAC">
            <w:pPr>
              <w:jc w:val="center"/>
              <w:rPr>
                <w:del w:id="171" w:author="Ha01 Hoang Viet" w:date="2023-03-30T13:24:00Z"/>
                <w:sz w:val="26"/>
              </w:rPr>
              <w:pPrChange w:id="172" w:author="Ha01 Hoang Viet" w:date="2023-03-30T13:24:00Z">
                <w:pPr/>
              </w:pPrChange>
            </w:pPr>
          </w:p>
        </w:tc>
      </w:tr>
      <w:tr w:rsidR="00E94390" w:rsidDel="00661EAC" w:rsidTr="00E94390">
        <w:trPr>
          <w:del w:id="173" w:author="Ha01 Hoang Viet" w:date="2023-03-30T13:24:00Z"/>
        </w:trPr>
        <w:tc>
          <w:tcPr>
            <w:tcW w:w="846" w:type="dxa"/>
          </w:tcPr>
          <w:p w:rsidR="00E94390" w:rsidRPr="00E94390" w:rsidDel="00661EAC" w:rsidRDefault="00E94390" w:rsidP="00661EAC">
            <w:pPr>
              <w:jc w:val="center"/>
              <w:rPr>
                <w:del w:id="174" w:author="Ha01 Hoang Viet" w:date="2023-03-30T13:24:00Z"/>
                <w:sz w:val="26"/>
              </w:rPr>
              <w:pPrChange w:id="175" w:author="Ha01 Hoang Viet" w:date="2023-03-30T13:24:00Z">
                <w:pPr>
                  <w:pStyle w:val="ListParagraph"/>
                  <w:numPr>
                    <w:numId w:val="25"/>
                  </w:numPr>
                  <w:ind w:hanging="360"/>
                </w:pPr>
              </w:pPrChange>
            </w:pPr>
          </w:p>
        </w:tc>
        <w:tc>
          <w:tcPr>
            <w:tcW w:w="1559" w:type="dxa"/>
          </w:tcPr>
          <w:p w:rsidR="00E94390" w:rsidRPr="00E94390" w:rsidDel="00661EAC" w:rsidRDefault="00E94390" w:rsidP="00661EAC">
            <w:pPr>
              <w:jc w:val="center"/>
              <w:rPr>
                <w:del w:id="176" w:author="Ha01 Hoang Viet" w:date="2023-03-30T13:24:00Z"/>
                <w:sz w:val="26"/>
              </w:rPr>
              <w:pPrChange w:id="177" w:author="Ha01 Hoang Viet" w:date="2023-03-30T13:24:00Z">
                <w:pPr/>
              </w:pPrChange>
            </w:pPr>
          </w:p>
        </w:tc>
        <w:tc>
          <w:tcPr>
            <w:tcW w:w="3031" w:type="dxa"/>
          </w:tcPr>
          <w:p w:rsidR="00E94390" w:rsidRPr="00E94390" w:rsidDel="00661EAC" w:rsidRDefault="00E94390" w:rsidP="00661EAC">
            <w:pPr>
              <w:jc w:val="center"/>
              <w:rPr>
                <w:del w:id="178" w:author="Ha01 Hoang Viet" w:date="2023-03-30T13:24:00Z"/>
                <w:sz w:val="26"/>
              </w:rPr>
              <w:pPrChange w:id="179" w:author="Ha01 Hoang Viet" w:date="2023-03-30T13:24:00Z">
                <w:pPr/>
              </w:pPrChange>
            </w:pPr>
          </w:p>
        </w:tc>
        <w:tc>
          <w:tcPr>
            <w:tcW w:w="1222" w:type="dxa"/>
          </w:tcPr>
          <w:p w:rsidR="00E94390" w:rsidRPr="00E94390" w:rsidDel="00661EAC" w:rsidRDefault="00E94390" w:rsidP="00661EAC">
            <w:pPr>
              <w:jc w:val="center"/>
              <w:rPr>
                <w:del w:id="180" w:author="Ha01 Hoang Viet" w:date="2023-03-30T13:24:00Z"/>
                <w:sz w:val="26"/>
              </w:rPr>
              <w:pPrChange w:id="181" w:author="Ha01 Hoang Viet" w:date="2023-03-30T13:24:00Z">
                <w:pPr/>
              </w:pPrChange>
            </w:pPr>
          </w:p>
        </w:tc>
        <w:tc>
          <w:tcPr>
            <w:tcW w:w="2404" w:type="dxa"/>
          </w:tcPr>
          <w:p w:rsidR="00E94390" w:rsidRPr="00E94390" w:rsidDel="00661EAC" w:rsidRDefault="00E94390" w:rsidP="00661EAC">
            <w:pPr>
              <w:jc w:val="center"/>
              <w:rPr>
                <w:del w:id="182" w:author="Ha01 Hoang Viet" w:date="2023-03-30T13:24:00Z"/>
                <w:sz w:val="26"/>
              </w:rPr>
              <w:pPrChange w:id="183" w:author="Ha01 Hoang Viet" w:date="2023-03-30T13:24:00Z">
                <w:pPr/>
              </w:pPrChange>
            </w:pPr>
          </w:p>
        </w:tc>
      </w:tr>
    </w:tbl>
    <w:p w:rsidR="007A7DD3" w:rsidDel="00661EAC" w:rsidRDefault="007A7DD3" w:rsidP="00661EAC">
      <w:pPr>
        <w:jc w:val="center"/>
        <w:rPr>
          <w:del w:id="184" w:author="Ha01 Hoang Viet" w:date="2023-03-30T13:24:00Z"/>
          <w:rFonts w:ascii="Times New Roman Bold" w:hAnsi="Times New Roman Bold"/>
          <w:b/>
          <w:spacing w:val="-10"/>
          <w:sz w:val="28"/>
        </w:rPr>
        <w:pPrChange w:id="185" w:author="Ha01 Hoang Viet" w:date="2023-03-30T13:24:00Z">
          <w:pPr/>
        </w:pPrChange>
      </w:pPr>
    </w:p>
    <w:p w:rsidR="00E94390" w:rsidRPr="00343AD6" w:rsidDel="00661EAC" w:rsidRDefault="00E94390" w:rsidP="00661EAC">
      <w:pPr>
        <w:jc w:val="center"/>
        <w:rPr>
          <w:del w:id="186" w:author="Ha01 Hoang Viet" w:date="2023-03-30T13:24:00Z"/>
          <w:rFonts w:ascii="Times New Roman Bold" w:hAnsi="Times New Roman Bold"/>
          <w:b/>
          <w:spacing w:val="-10"/>
          <w:sz w:val="26"/>
        </w:rPr>
        <w:pPrChange w:id="187" w:author="Ha01 Hoang Viet" w:date="2023-03-30T13:24:00Z">
          <w:pPr>
            <w:tabs>
              <w:tab w:val="center" w:pos="1988"/>
              <w:tab w:val="center" w:pos="6523"/>
            </w:tabs>
          </w:pPr>
        </w:pPrChange>
      </w:pPr>
      <w:del w:id="188" w:author="Ha01 Hoang Viet" w:date="2023-03-30T13:24:00Z">
        <w:r w:rsidRPr="00343AD6" w:rsidDel="00661EAC">
          <w:rPr>
            <w:rFonts w:ascii="Times New Roman Bold" w:hAnsi="Times New Roman Bold"/>
            <w:b/>
            <w:spacing w:val="-10"/>
            <w:sz w:val="26"/>
          </w:rPr>
          <w:tab/>
          <w:delText>LẬP BIỂU</w:delText>
        </w:r>
        <w:r w:rsidRPr="00343AD6" w:rsidDel="00661EAC">
          <w:rPr>
            <w:rFonts w:ascii="Times New Roman Bold" w:hAnsi="Times New Roman Bold"/>
            <w:b/>
            <w:spacing w:val="-10"/>
            <w:sz w:val="26"/>
          </w:rPr>
          <w:tab/>
          <w:delText>GIÁM ĐỐC (TRƯỞNG PHÒNG)</w:delText>
        </w:r>
      </w:del>
    </w:p>
    <w:p w:rsidR="00E94390" w:rsidDel="00661EAC" w:rsidRDefault="00E94390" w:rsidP="00661EAC">
      <w:pPr>
        <w:jc w:val="center"/>
        <w:rPr>
          <w:del w:id="189" w:author="Ha01 Hoang Viet" w:date="2023-03-30T13:24:00Z"/>
          <w:rFonts w:ascii="Times New Roman Bold" w:hAnsi="Times New Roman Bold"/>
          <w:b/>
          <w:spacing w:val="-10"/>
          <w:sz w:val="28"/>
        </w:rPr>
        <w:pPrChange w:id="190" w:author="Ha01 Hoang Viet" w:date="2023-03-30T13:24:00Z">
          <w:pPr>
            <w:tabs>
              <w:tab w:val="center" w:pos="1988"/>
              <w:tab w:val="center" w:pos="6523"/>
            </w:tabs>
          </w:pPr>
        </w:pPrChange>
      </w:pPr>
    </w:p>
    <w:p w:rsidR="00E94390" w:rsidDel="00661EAC" w:rsidRDefault="00E94390" w:rsidP="00661EAC">
      <w:pPr>
        <w:jc w:val="center"/>
        <w:rPr>
          <w:del w:id="191" w:author="Ha01 Hoang Viet" w:date="2023-03-30T13:24:00Z"/>
          <w:rFonts w:ascii="Times New Roman Bold" w:hAnsi="Times New Roman Bold"/>
          <w:b/>
          <w:spacing w:val="-10"/>
          <w:sz w:val="28"/>
        </w:rPr>
        <w:pPrChange w:id="192" w:author="Ha01 Hoang Viet" w:date="2023-03-30T13:24:00Z">
          <w:pPr>
            <w:tabs>
              <w:tab w:val="center" w:pos="1988"/>
              <w:tab w:val="center" w:pos="6523"/>
            </w:tabs>
          </w:pPr>
        </w:pPrChange>
      </w:pPr>
    </w:p>
    <w:p w:rsidR="00E94390" w:rsidDel="00661EAC" w:rsidRDefault="00E94390" w:rsidP="00661EAC">
      <w:pPr>
        <w:jc w:val="center"/>
        <w:rPr>
          <w:del w:id="193" w:author="Ha01 Hoang Viet" w:date="2023-03-30T13:24:00Z"/>
          <w:rFonts w:ascii="Times New Roman Bold" w:hAnsi="Times New Roman Bold"/>
          <w:b/>
          <w:spacing w:val="-10"/>
          <w:sz w:val="28"/>
        </w:rPr>
        <w:pPrChange w:id="194" w:author="Ha01 Hoang Viet" w:date="2023-03-30T13:24:00Z">
          <w:pPr>
            <w:tabs>
              <w:tab w:val="center" w:pos="1988"/>
              <w:tab w:val="center" w:pos="6523"/>
            </w:tabs>
          </w:pPr>
        </w:pPrChange>
      </w:pPr>
    </w:p>
    <w:p w:rsidR="00E94390" w:rsidRPr="00A37FDD" w:rsidDel="00661EAC" w:rsidRDefault="00E94390" w:rsidP="00661EAC">
      <w:pPr>
        <w:jc w:val="center"/>
        <w:rPr>
          <w:del w:id="195" w:author="Ha01 Hoang Viet" w:date="2023-03-30T13:24:00Z"/>
          <w:rFonts w:ascii="Times New Roman Bold" w:hAnsi="Times New Roman Bold"/>
          <w:spacing w:val="-10"/>
          <w:sz w:val="28"/>
          <w:rPrChange w:id="196" w:author="Ha01 Hoang Viet" w:date="2023-03-30T11:26:00Z">
            <w:rPr>
              <w:del w:id="197" w:author="Ha01 Hoang Viet" w:date="2023-03-30T13:24:00Z"/>
              <w:rFonts w:ascii="Times New Roman Bold" w:hAnsi="Times New Roman Bold"/>
              <w:b/>
              <w:spacing w:val="-10"/>
              <w:sz w:val="28"/>
            </w:rPr>
          </w:rPrChange>
        </w:rPr>
        <w:pPrChange w:id="198" w:author="Ha01 Hoang Viet" w:date="2023-03-30T13:24:00Z">
          <w:pPr>
            <w:tabs>
              <w:tab w:val="center" w:pos="1988"/>
              <w:tab w:val="center" w:pos="6523"/>
            </w:tabs>
          </w:pPr>
        </w:pPrChange>
      </w:pPr>
      <w:del w:id="199" w:author="Ha01 Hoang Viet" w:date="2023-03-30T13:24:00Z">
        <w:r w:rsidRPr="00A37FDD" w:rsidDel="00661EAC">
          <w:rPr>
            <w:rFonts w:ascii="Times New Roman Bold" w:hAnsi="Times New Roman Bold"/>
            <w:spacing w:val="-10"/>
            <w:sz w:val="28"/>
            <w:rPrChange w:id="200" w:author="Ha01 Hoang Viet" w:date="2023-03-30T11:26:00Z">
              <w:rPr>
                <w:rFonts w:ascii="Times New Roman Bold" w:hAnsi="Times New Roman Bold"/>
                <w:b/>
                <w:spacing w:val="-10"/>
                <w:sz w:val="28"/>
              </w:rPr>
            </w:rPrChange>
          </w:rPr>
          <w:tab/>
        </w:r>
        <w:r w:rsidRPr="00A37FDD" w:rsidDel="00661EAC">
          <w:rPr>
            <w:rFonts w:ascii="Times New Roman Bold" w:hAnsi="Times New Roman Bold"/>
            <w:spacing w:val="-10"/>
            <w:sz w:val="28"/>
            <w:rPrChange w:id="201" w:author="Ha01 Hoang Viet" w:date="2023-03-30T11:26:00Z">
              <w:rPr>
                <w:rFonts w:ascii="Times New Roman Bold" w:hAnsi="Times New Roman Bold"/>
                <w:b/>
                <w:spacing w:val="-10"/>
                <w:sz w:val="28"/>
              </w:rPr>
            </w:rPrChange>
          </w:rPr>
          <w:tab/>
        </w:r>
      </w:del>
    </w:p>
    <w:p w:rsidR="00A22955" w:rsidRPr="00A37FDD" w:rsidDel="00661EAC" w:rsidRDefault="00A22955" w:rsidP="00661EAC">
      <w:pPr>
        <w:jc w:val="center"/>
        <w:rPr>
          <w:del w:id="202" w:author="Ha01 Hoang Viet" w:date="2023-03-30T13:24:00Z"/>
          <w:rFonts w:ascii="Times New Roman Bold" w:hAnsi="Times New Roman Bold"/>
          <w:b/>
          <w:spacing w:val="-10"/>
          <w:sz w:val="28"/>
          <w:lang w:val="vi-VN"/>
          <w:rPrChange w:id="203" w:author="Ha01 Hoang Viet" w:date="2023-03-30T11:25:00Z">
            <w:rPr>
              <w:del w:id="204" w:author="Ha01 Hoang Viet" w:date="2023-03-30T13:24:00Z"/>
              <w:rFonts w:ascii="Times New Roman Bold" w:hAnsi="Times New Roman Bold"/>
              <w:b/>
              <w:spacing w:val="-10"/>
              <w:sz w:val="28"/>
            </w:rPr>
          </w:rPrChange>
        </w:rPr>
        <w:pPrChange w:id="205" w:author="Ha01 Hoang Viet" w:date="2023-03-30T13:24:00Z">
          <w:pPr>
            <w:ind w:firstLine="720"/>
          </w:pPr>
        </w:pPrChange>
      </w:pPr>
    </w:p>
    <w:p w:rsidR="007A7DD3" w:rsidDel="00661EAC" w:rsidRDefault="007A7DD3" w:rsidP="00661EAC">
      <w:pPr>
        <w:jc w:val="center"/>
        <w:rPr>
          <w:del w:id="206" w:author="Ha01 Hoang Viet" w:date="2023-03-30T13:24:00Z"/>
          <w:rFonts w:ascii="Times New Roman Bold" w:hAnsi="Times New Roman Bold"/>
          <w:b/>
          <w:spacing w:val="-10"/>
          <w:sz w:val="28"/>
        </w:rPr>
        <w:pPrChange w:id="207" w:author="Ha01 Hoang Viet" w:date="2023-03-30T13:24:00Z">
          <w:pPr/>
        </w:pPrChange>
      </w:pPr>
    </w:p>
    <w:p w:rsidR="007A7DD3" w:rsidDel="00661EAC" w:rsidRDefault="007A7DD3" w:rsidP="00661EAC">
      <w:pPr>
        <w:jc w:val="center"/>
        <w:rPr>
          <w:del w:id="208" w:author="Ha01 Hoang Viet" w:date="2023-03-30T13:24:00Z"/>
          <w:rFonts w:ascii="Times New Roman Bold" w:hAnsi="Times New Roman Bold"/>
          <w:b/>
          <w:spacing w:val="-10"/>
          <w:sz w:val="28"/>
        </w:rPr>
        <w:pPrChange w:id="209" w:author="Ha01 Hoang Viet" w:date="2023-03-30T13:24:00Z">
          <w:pPr/>
        </w:pPrChange>
      </w:pPr>
    </w:p>
    <w:p w:rsidR="00B9654F" w:rsidDel="00661EAC" w:rsidRDefault="00B9654F" w:rsidP="00661EAC">
      <w:pPr>
        <w:jc w:val="center"/>
        <w:rPr>
          <w:del w:id="210" w:author="Ha01 Hoang Viet" w:date="2023-03-30T13:24:00Z"/>
          <w:rFonts w:ascii="Times New Roman Bold" w:hAnsi="Times New Roman Bold"/>
          <w:b/>
          <w:spacing w:val="-10"/>
          <w:sz w:val="28"/>
        </w:rPr>
        <w:pPrChange w:id="211" w:author="Ha01 Hoang Viet" w:date="2023-03-30T13:24:00Z">
          <w:pPr/>
        </w:pPrChange>
      </w:pPr>
      <w:del w:id="212" w:author="Ha01 Hoang Viet" w:date="2023-03-30T13:24:00Z">
        <w:r w:rsidDel="00661EAC">
          <w:rPr>
            <w:rFonts w:ascii="Times New Roman Bold" w:hAnsi="Times New Roman Bold"/>
            <w:b/>
            <w:spacing w:val="-10"/>
            <w:sz w:val="28"/>
          </w:rPr>
          <w:br w:type="page"/>
        </w:r>
      </w:del>
    </w:p>
    <w:p w:rsidR="003B66F6" w:rsidRPr="00AF00C5" w:rsidDel="00661EAC" w:rsidRDefault="0077770E" w:rsidP="00661EAC">
      <w:pPr>
        <w:jc w:val="center"/>
        <w:rPr>
          <w:del w:id="213" w:author="Ha01 Hoang Viet" w:date="2023-03-30T13:24:00Z"/>
          <w:rFonts w:ascii="Times New Roman Bold" w:hAnsi="Times New Roman Bold"/>
          <w:b/>
          <w:spacing w:val="-10"/>
          <w:sz w:val="28"/>
        </w:rPr>
        <w:pPrChange w:id="214" w:author="Ha01 Hoang Viet" w:date="2023-03-30T13:24:00Z">
          <w:pPr>
            <w:jc w:val="center"/>
            <w:outlineLvl w:val="0"/>
          </w:pPr>
        </w:pPrChange>
      </w:pPr>
      <w:del w:id="215" w:author="Ha01 Hoang Viet" w:date="2023-03-30T13:24:00Z">
        <w:r w:rsidDel="00661EAC">
          <w:rPr>
            <w:rFonts w:ascii="Times New Roman Bold" w:hAnsi="Times New Roman Bold"/>
            <w:b/>
            <w:spacing w:val="-10"/>
            <w:sz w:val="28"/>
          </w:rPr>
          <w:delText>Phụ lục</w:delText>
        </w:r>
        <w:r w:rsidR="003B66F6" w:rsidDel="00661EAC">
          <w:rPr>
            <w:rFonts w:ascii="Times New Roman Bold" w:hAnsi="Times New Roman Bold"/>
            <w:b/>
            <w:spacing w:val="-10"/>
            <w:sz w:val="28"/>
          </w:rPr>
          <w:delText xml:space="preserve"> số 03</w:delText>
        </w:r>
      </w:del>
    </w:p>
    <w:p w:rsidR="003B66F6" w:rsidRPr="00E94390" w:rsidDel="00661EAC" w:rsidRDefault="001A4B14" w:rsidP="00661EAC">
      <w:pPr>
        <w:jc w:val="center"/>
        <w:rPr>
          <w:del w:id="216" w:author="Ha01 Hoang Viet" w:date="2023-03-30T13:24:00Z"/>
          <w:rFonts w:ascii="Times New Roman Bold" w:hAnsi="Times New Roman Bold"/>
          <w:b/>
          <w:spacing w:val="-10"/>
          <w:sz w:val="26"/>
        </w:rPr>
        <w:pPrChange w:id="217" w:author="Ha01 Hoang Viet" w:date="2023-03-30T13:24:00Z">
          <w:pPr>
            <w:jc w:val="center"/>
          </w:pPr>
        </w:pPrChange>
      </w:pPr>
      <w:del w:id="218" w:author="Ha01 Hoang Viet" w:date="2023-03-30T13:24:00Z">
        <w:r w:rsidRPr="00E94390" w:rsidDel="00661EAC">
          <w:rPr>
            <w:i/>
            <w:spacing w:val="-10"/>
            <w:sz w:val="26"/>
          </w:rPr>
          <w:delText>(</w:delText>
        </w:r>
        <w:r w:rsidDel="00661EAC">
          <w:rPr>
            <w:i/>
            <w:spacing w:val="-10"/>
            <w:sz w:val="26"/>
          </w:rPr>
          <w:delText>K</w:delText>
        </w:r>
        <w:r w:rsidRPr="00E94390" w:rsidDel="00661EAC">
          <w:rPr>
            <w:i/>
            <w:spacing w:val="-10"/>
            <w:sz w:val="26"/>
          </w:rPr>
          <w:delText>èm theo Công văn số       /KBTN-KTNN ngày      /3/2023 của KBNN Thái Nguyên)</w:delText>
        </w:r>
      </w:del>
    </w:p>
    <w:p w:rsidR="003B66F6" w:rsidRPr="00343AD6" w:rsidDel="00661EAC" w:rsidRDefault="003B66F6" w:rsidP="00661EAC">
      <w:pPr>
        <w:jc w:val="center"/>
        <w:rPr>
          <w:del w:id="219" w:author="Ha01 Hoang Viet" w:date="2023-03-30T13:24:00Z"/>
          <w:sz w:val="28"/>
          <w:szCs w:val="28"/>
        </w:rPr>
        <w:pPrChange w:id="220" w:author="Ha01 Hoang Viet" w:date="2023-03-30T13:24:00Z">
          <w:pPr>
            <w:jc w:val="center"/>
          </w:pPr>
        </w:pPrChange>
      </w:pPr>
      <w:del w:id="221" w:author="Ha01 Hoang Viet" w:date="2023-03-30T13:24:00Z">
        <w:r w:rsidDel="00661EAC">
          <w:rPr>
            <w:b/>
            <w:color w:val="000000"/>
            <w:sz w:val="26"/>
            <w:szCs w:val="26"/>
          </w:rPr>
          <mc:AlternateContent>
            <mc:Choice Requires="wps">
              <w:drawing>
                <wp:anchor distT="0" distB="0" distL="114300" distR="114300" simplePos="0" relativeHeight="251672064" behindDoc="0" locked="0" layoutInCell="1" allowOverlap="1" wp14:anchorId="38F2B086" wp14:editId="516ADFDE">
                  <wp:simplePos x="0" y="0"/>
                  <wp:positionH relativeFrom="page">
                    <wp:posOffset>1080135</wp:posOffset>
                  </wp:positionH>
                  <wp:positionV relativeFrom="paragraph">
                    <wp:posOffset>-635</wp:posOffset>
                  </wp:positionV>
                  <wp:extent cx="5613400" cy="0"/>
                  <wp:effectExtent l="0" t="0" r="25400" b="19050"/>
                  <wp:wrapNone/>
                  <wp:docPr id="14" name="Straight Connector 14"/>
                  <wp:cNvGraphicFramePr/>
                  <a:graphic xmlns:a="http://schemas.openxmlformats.org/drawingml/2006/main">
                    <a:graphicData uri="http://schemas.microsoft.com/office/word/2010/wordprocessingShape">
                      <wps:wsp>
                        <wps:cNvCnPr/>
                        <wps:spPr>
                          <a:xfrm>
                            <a:off x="0" y="0"/>
                            <a:ext cx="561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39112E" id="Straight Connector 14"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85.05pt,-.05pt" to="527.0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" strokecolor="#5b9bd5 [3204]" strokeweight=".5pt">
                  <v:stroke joinstyle="miter"/>
                  <w10:wrap anchorx="page"/>
                </v:line>
              </w:pict>
            </mc:Fallback>
          </mc:AlternateContent>
        </w:r>
      </w:del>
    </w:p>
    <w:p w:rsidR="003B66F6" w:rsidRPr="00343AD6" w:rsidDel="00661EAC" w:rsidRDefault="003B66F6" w:rsidP="00661EAC">
      <w:pPr>
        <w:jc w:val="center"/>
        <w:rPr>
          <w:del w:id="222" w:author="Ha01 Hoang Viet" w:date="2023-03-30T13:24:00Z"/>
          <w:sz w:val="28"/>
          <w:szCs w:val="28"/>
        </w:rPr>
        <w:pPrChange w:id="223" w:author="Ha01 Hoang Viet" w:date="2023-03-30T13:24:00Z">
          <w:pPr/>
        </w:pPrChange>
      </w:pPr>
    </w:p>
    <w:tbl>
      <w:tblPr>
        <w:tblStyle w:val="TableGrid"/>
        <w:tblW w:w="9498"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245"/>
      </w:tblGrid>
      <w:tr w:rsidR="003B66F6" w:rsidDel="00661EAC" w:rsidTr="00116572">
        <w:trPr>
          <w:del w:id="224" w:author="Ha01 Hoang Viet" w:date="2023-03-30T13:24:00Z"/>
        </w:trPr>
        <w:tc>
          <w:tcPr>
            <w:tcW w:w="4253" w:type="dxa"/>
          </w:tcPr>
          <w:p w:rsidR="003B66F6" w:rsidDel="00661EAC" w:rsidRDefault="003B66F6" w:rsidP="00661EAC">
            <w:pPr>
              <w:jc w:val="center"/>
              <w:rPr>
                <w:del w:id="225" w:author="Ha01 Hoang Viet" w:date="2023-03-30T13:24:00Z"/>
                <w:spacing w:val="-10"/>
                <w:szCs w:val="28"/>
              </w:rPr>
              <w:pPrChange w:id="226" w:author="Ha01 Hoang Viet" w:date="2023-03-30T13:24:00Z">
                <w:pPr>
                  <w:spacing w:before="80" w:after="80"/>
                  <w:jc w:val="center"/>
                </w:pPr>
              </w:pPrChange>
            </w:pPr>
            <w:del w:id="227" w:author="Ha01 Hoang Viet" w:date="2023-03-30T13:24:00Z">
              <w:r w:rsidRPr="00556EA2" w:rsidDel="00661EAC">
                <w:rPr>
                  <w:spacing w:val="-10"/>
                  <w:szCs w:val="28"/>
                </w:rPr>
                <w:delText>KHO BẠC NHÀ NƯỚC THÁI NGUYÊN</w:delText>
              </w:r>
            </w:del>
          </w:p>
          <w:p w:rsidR="003B66F6" w:rsidRPr="00343AD6" w:rsidDel="00661EAC" w:rsidRDefault="003B66F6" w:rsidP="00661EAC">
            <w:pPr>
              <w:jc w:val="center"/>
              <w:rPr>
                <w:del w:id="228" w:author="Ha01 Hoang Viet" w:date="2023-03-30T13:24:00Z"/>
                <w:rFonts w:ascii="Times New Roman Bold" w:hAnsi="Times New Roman Bold"/>
                <w:spacing w:val="-12"/>
                <w:sz w:val="26"/>
                <w:szCs w:val="28"/>
              </w:rPr>
              <w:pPrChange w:id="229" w:author="Ha01 Hoang Viet" w:date="2023-03-30T13:24:00Z">
                <w:pPr>
                  <w:spacing w:before="80" w:after="80"/>
                  <w:ind w:left="-142" w:right="-79"/>
                  <w:jc w:val="center"/>
                </w:pPr>
              </w:pPrChange>
            </w:pPr>
            <w:del w:id="230" w:author="Ha01 Hoang Viet" w:date="2023-03-30T13:24:00Z">
              <w:r w:rsidDel="00661EAC">
                <w:rPr>
                  <w:rFonts w:ascii="Times New Roman Bold" w:hAnsi="Times New Roman Bold"/>
                  <w:b/>
                  <w:spacing w:val="-12"/>
                  <w:szCs w:val="28"/>
                </w:rPr>
                <mc:AlternateContent>
                  <mc:Choice Requires="wps">
                    <w:drawing>
                      <wp:anchor distT="0" distB="0" distL="114300" distR="114300" simplePos="0" relativeHeight="251670016" behindDoc="0" locked="0" layoutInCell="1" allowOverlap="1" wp14:anchorId="0C1B23AA" wp14:editId="0833E656">
                        <wp:simplePos x="0" y="0"/>
                        <wp:positionH relativeFrom="column">
                          <wp:posOffset>661035</wp:posOffset>
                        </wp:positionH>
                        <wp:positionV relativeFrom="paragraph">
                          <wp:posOffset>209077</wp:posOffset>
                        </wp:positionV>
                        <wp:extent cx="1307805" cy="0"/>
                        <wp:effectExtent l="0" t="0" r="26035" b="19050"/>
                        <wp:wrapNone/>
                        <wp:docPr id="8" name="Straight Connector 8"/>
                        <wp:cNvGraphicFramePr/>
                        <a:graphic xmlns:a="http://schemas.openxmlformats.org/drawingml/2006/main">
                          <a:graphicData uri="http://schemas.microsoft.com/office/word/2010/wordprocessingShape">
                            <wps:wsp>
                              <wps:cNvCnPr/>
                              <wps:spPr>
                                <a:xfrm>
                                  <a:off x="0" y="0"/>
                                  <a:ext cx="13078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E8E01E" id="Straight Connector 8"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52.05pt,16.45pt" to="155.0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" strokecolor="#5b9bd5 [3204]" strokeweight=".5pt">
                        <v:stroke joinstyle="miter"/>
                      </v:line>
                    </w:pict>
                  </mc:Fallback>
                </mc:AlternateContent>
              </w:r>
              <w:r w:rsidRPr="00343AD6" w:rsidDel="00661EAC">
                <w:rPr>
                  <w:rFonts w:ascii="Times New Roman Bold" w:hAnsi="Times New Roman Bold"/>
                  <w:b/>
                  <w:spacing w:val="-12"/>
                  <w:szCs w:val="28"/>
                </w:rPr>
                <w:delText>KHO BẠC NHÀ NƯỚC (PHÒNG)……….</w:delText>
              </w:r>
            </w:del>
          </w:p>
        </w:tc>
        <w:tc>
          <w:tcPr>
            <w:tcW w:w="5245" w:type="dxa"/>
          </w:tcPr>
          <w:p w:rsidR="003B66F6" w:rsidRPr="00556EA2" w:rsidDel="00661EAC" w:rsidRDefault="003B66F6" w:rsidP="00661EAC">
            <w:pPr>
              <w:jc w:val="center"/>
              <w:rPr>
                <w:del w:id="231" w:author="Ha01 Hoang Viet" w:date="2023-03-30T13:24:00Z"/>
                <w:rFonts w:ascii="Times New Roman Bold" w:hAnsi="Times New Roman Bold"/>
                <w:b/>
                <w:spacing w:val="-10"/>
                <w:sz w:val="26"/>
                <w:szCs w:val="28"/>
              </w:rPr>
              <w:pPrChange w:id="232" w:author="Ha01 Hoang Viet" w:date="2023-03-30T13:24:00Z">
                <w:pPr>
                  <w:spacing w:before="80" w:after="80"/>
                  <w:ind w:left="-110" w:right="-108"/>
                  <w:jc w:val="center"/>
                </w:pPr>
              </w:pPrChange>
            </w:pPr>
            <w:del w:id="233" w:author="Ha01 Hoang Viet" w:date="2023-03-30T13:24:00Z">
              <w:r w:rsidRPr="00556EA2" w:rsidDel="00661EAC">
                <w:rPr>
                  <w:rFonts w:ascii="Times New Roman Bold" w:hAnsi="Times New Roman Bold"/>
                  <w:b/>
                  <w:spacing w:val="-10"/>
                  <w:sz w:val="26"/>
                  <w:szCs w:val="28"/>
                </w:rPr>
                <w:delText>CỘNG HÒA XÃ HỘI CHỦ NGHĨA VIỆT NAM</w:delText>
              </w:r>
            </w:del>
          </w:p>
          <w:p w:rsidR="003B66F6" w:rsidRPr="00B93CB3" w:rsidDel="00661EAC" w:rsidRDefault="003B66F6" w:rsidP="00661EAC">
            <w:pPr>
              <w:jc w:val="center"/>
              <w:rPr>
                <w:del w:id="234" w:author="Ha01 Hoang Viet" w:date="2023-03-30T13:24:00Z"/>
                <w:b/>
                <w:sz w:val="26"/>
                <w:szCs w:val="28"/>
              </w:rPr>
              <w:pPrChange w:id="235" w:author="Ha01 Hoang Viet" w:date="2023-03-30T13:24:00Z">
                <w:pPr>
                  <w:spacing w:before="80" w:after="80"/>
                  <w:jc w:val="center"/>
                </w:pPr>
              </w:pPrChange>
            </w:pPr>
            <w:del w:id="236" w:author="Ha01 Hoang Viet" w:date="2023-03-30T13:24:00Z">
              <w:r w:rsidDel="00661EAC">
                <w:rPr>
                  <w:rFonts w:ascii="Times New Roman Bold" w:hAnsi="Times New Roman Bold"/>
                  <w:b/>
                  <w:spacing w:val="-12"/>
                  <w:szCs w:val="28"/>
                </w:rPr>
                <mc:AlternateContent>
                  <mc:Choice Requires="wps">
                    <w:drawing>
                      <wp:anchor distT="0" distB="0" distL="114300" distR="114300" simplePos="0" relativeHeight="251671040" behindDoc="0" locked="0" layoutInCell="1" allowOverlap="1" wp14:anchorId="4A181FD9" wp14:editId="1A8AA0ED">
                        <wp:simplePos x="0" y="0"/>
                        <wp:positionH relativeFrom="column">
                          <wp:posOffset>576536</wp:posOffset>
                        </wp:positionH>
                        <wp:positionV relativeFrom="paragraph">
                          <wp:posOffset>194827</wp:posOffset>
                        </wp:positionV>
                        <wp:extent cx="2041451" cy="0"/>
                        <wp:effectExtent l="0" t="0" r="35560" b="19050"/>
                        <wp:wrapNone/>
                        <wp:docPr id="9" name="Straight Connector 9"/>
                        <wp:cNvGraphicFramePr/>
                        <a:graphic xmlns:a="http://schemas.openxmlformats.org/drawingml/2006/main">
                          <a:graphicData uri="http://schemas.microsoft.com/office/word/2010/wordprocessingShape">
                            <wps:wsp>
                              <wps:cNvCnPr/>
                              <wps:spPr>
                                <a:xfrm>
                                  <a:off x="0" y="0"/>
                                  <a:ext cx="204145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3D7B07" id="Straight Connector 9" o:spid="_x0000_s1026" style="position:absolute;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4pt,15.35pt" to="206.1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" strokecolor="#5b9bd5 [3204]" strokeweight=".5pt">
                        <v:stroke joinstyle="miter"/>
                      </v:line>
                    </w:pict>
                  </mc:Fallback>
                </mc:AlternateContent>
              </w:r>
              <w:r w:rsidRPr="00B93CB3" w:rsidDel="00661EAC">
                <w:rPr>
                  <w:b/>
                  <w:sz w:val="26"/>
                  <w:szCs w:val="28"/>
                </w:rPr>
                <w:delText>Độc lập – Tự do – Hạnh phúc</w:delText>
              </w:r>
            </w:del>
          </w:p>
        </w:tc>
      </w:tr>
      <w:tr w:rsidR="003B66F6" w:rsidDel="00661EAC" w:rsidTr="00116572">
        <w:trPr>
          <w:del w:id="237" w:author="Ha01 Hoang Viet" w:date="2023-03-30T13:24:00Z"/>
        </w:trPr>
        <w:tc>
          <w:tcPr>
            <w:tcW w:w="4253" w:type="dxa"/>
          </w:tcPr>
          <w:p w:rsidR="003B66F6" w:rsidRPr="00556EA2" w:rsidDel="00661EAC" w:rsidRDefault="003B66F6" w:rsidP="00661EAC">
            <w:pPr>
              <w:jc w:val="center"/>
              <w:rPr>
                <w:del w:id="238" w:author="Ha01 Hoang Viet" w:date="2023-03-30T13:24:00Z"/>
                <w:b/>
                <w:szCs w:val="28"/>
              </w:rPr>
              <w:pPrChange w:id="239" w:author="Ha01 Hoang Viet" w:date="2023-03-30T13:24:00Z">
                <w:pPr>
                  <w:jc w:val="center"/>
                </w:pPr>
              </w:pPrChange>
            </w:pPr>
          </w:p>
        </w:tc>
        <w:tc>
          <w:tcPr>
            <w:tcW w:w="5245" w:type="dxa"/>
          </w:tcPr>
          <w:p w:rsidR="003B66F6" w:rsidRPr="00B93CB3" w:rsidDel="00661EAC" w:rsidRDefault="003B66F6" w:rsidP="00661EAC">
            <w:pPr>
              <w:jc w:val="center"/>
              <w:rPr>
                <w:del w:id="240" w:author="Ha01 Hoang Viet" w:date="2023-03-30T13:24:00Z"/>
                <w:i/>
                <w:sz w:val="28"/>
                <w:szCs w:val="28"/>
              </w:rPr>
              <w:pPrChange w:id="241" w:author="Ha01 Hoang Viet" w:date="2023-03-30T13:24:00Z">
                <w:pPr>
                  <w:spacing w:before="120" w:after="120"/>
                  <w:jc w:val="right"/>
                </w:pPr>
              </w:pPrChange>
            </w:pPr>
            <w:del w:id="242" w:author="Ha01 Hoang Viet" w:date="2023-03-30T13:24:00Z">
              <w:r w:rsidRPr="00B93CB3" w:rsidDel="00661EAC">
                <w:rPr>
                  <w:i/>
                  <w:sz w:val="28"/>
                  <w:szCs w:val="28"/>
                </w:rPr>
                <w:delText>…</w:delText>
              </w:r>
              <w:r w:rsidDel="00661EAC">
                <w:rPr>
                  <w:i/>
                  <w:sz w:val="28"/>
                  <w:szCs w:val="28"/>
                </w:rPr>
                <w:delText>……</w:delText>
              </w:r>
              <w:r w:rsidRPr="00B93CB3" w:rsidDel="00661EAC">
                <w:rPr>
                  <w:i/>
                  <w:sz w:val="28"/>
                  <w:szCs w:val="28"/>
                </w:rPr>
                <w:delText>…, ngày      tháng    năm 2023</w:delText>
              </w:r>
            </w:del>
          </w:p>
        </w:tc>
      </w:tr>
    </w:tbl>
    <w:p w:rsidR="003B66F6" w:rsidDel="00661EAC" w:rsidRDefault="003B66F6" w:rsidP="00661EAC">
      <w:pPr>
        <w:jc w:val="center"/>
        <w:rPr>
          <w:del w:id="243" w:author="Ha01 Hoang Viet" w:date="2023-03-30T13:24:00Z"/>
          <w:sz w:val="28"/>
          <w:szCs w:val="28"/>
        </w:rPr>
        <w:pPrChange w:id="244" w:author="Ha01 Hoang Viet" w:date="2023-03-30T13:24:00Z">
          <w:pPr/>
        </w:pPrChange>
      </w:pPr>
    </w:p>
    <w:p w:rsidR="003B66F6" w:rsidRPr="00556EA2" w:rsidDel="00661EAC" w:rsidRDefault="003B66F6" w:rsidP="00661EAC">
      <w:pPr>
        <w:jc w:val="center"/>
        <w:rPr>
          <w:del w:id="245" w:author="Ha01 Hoang Viet" w:date="2023-03-30T13:24:00Z"/>
          <w:b/>
          <w:sz w:val="28"/>
          <w:szCs w:val="28"/>
        </w:rPr>
        <w:pPrChange w:id="246" w:author="Ha01 Hoang Viet" w:date="2023-03-30T13:24:00Z">
          <w:pPr>
            <w:jc w:val="center"/>
          </w:pPr>
        </w:pPrChange>
      </w:pPr>
      <w:del w:id="247" w:author="Ha01 Hoang Viet" w:date="2023-03-30T13:24:00Z">
        <w:r w:rsidRPr="00556EA2" w:rsidDel="00661EAC">
          <w:rPr>
            <w:b/>
            <w:sz w:val="28"/>
            <w:szCs w:val="28"/>
          </w:rPr>
          <w:delText>THỐNG KÊ HIỆN TRẠNG KẾT NỐI</w:delText>
        </w:r>
        <w:r w:rsidDel="00661EAC">
          <w:rPr>
            <w:b/>
            <w:sz w:val="28"/>
            <w:szCs w:val="28"/>
          </w:rPr>
          <w:delText xml:space="preserve"> </w:delText>
        </w:r>
        <w:r w:rsidRPr="00556EA2" w:rsidDel="00661EAC">
          <w:rPr>
            <w:b/>
            <w:sz w:val="28"/>
            <w:szCs w:val="28"/>
          </w:rPr>
          <w:delText>DVC-TT</w:delText>
        </w:r>
        <w:r w:rsidDel="00661EAC">
          <w:rPr>
            <w:b/>
            <w:sz w:val="28"/>
            <w:szCs w:val="28"/>
          </w:rPr>
          <w:delText xml:space="preserve"> KBNN</w:delText>
        </w:r>
      </w:del>
    </w:p>
    <w:p w:rsidR="003B66F6" w:rsidDel="00661EAC" w:rsidRDefault="003B66F6" w:rsidP="00661EAC">
      <w:pPr>
        <w:jc w:val="center"/>
        <w:rPr>
          <w:del w:id="248" w:author="Ha01 Hoang Viet" w:date="2023-03-30T13:24:00Z"/>
          <w:sz w:val="28"/>
        </w:rPr>
        <w:pPrChange w:id="249" w:author="Ha01 Hoang Viet" w:date="2023-03-30T13:24:00Z">
          <w:pPr>
            <w:jc w:val="center"/>
          </w:pPr>
        </w:pPrChange>
      </w:pPr>
      <w:del w:id="250" w:author="Ha01 Hoang Viet" w:date="2023-03-30T13:24:00Z">
        <w:r w:rsidRPr="00556EA2" w:rsidDel="00661EAC">
          <w:rPr>
            <w:sz w:val="28"/>
          </w:rPr>
          <w:delText>(Đến tháng     /2023)</w:delText>
        </w:r>
      </w:del>
    </w:p>
    <w:p w:rsidR="00BA3901" w:rsidDel="00661EAC" w:rsidRDefault="00BA3901" w:rsidP="00661EAC">
      <w:pPr>
        <w:jc w:val="center"/>
        <w:rPr>
          <w:del w:id="251" w:author="Ha01 Hoang Viet" w:date="2023-03-30T13:24:00Z"/>
          <w:sz w:val="28"/>
        </w:rPr>
        <w:pPrChange w:id="252" w:author="Ha01 Hoang Viet" w:date="2023-03-30T13:24:00Z">
          <w:pPr>
            <w:jc w:val="center"/>
          </w:pPr>
        </w:pPrChange>
      </w:pPr>
    </w:p>
    <w:tbl>
      <w:tblPr>
        <w:tblStyle w:val="TableGrid"/>
        <w:tblW w:w="9067" w:type="dxa"/>
        <w:tblLook w:val="04A0" w:firstRow="1" w:lastRow="0" w:firstColumn="1" w:lastColumn="0" w:noHBand="0" w:noVBand="1"/>
      </w:tblPr>
      <w:tblGrid>
        <w:gridCol w:w="1555"/>
        <w:gridCol w:w="1710"/>
        <w:gridCol w:w="1408"/>
        <w:gridCol w:w="1418"/>
        <w:gridCol w:w="1417"/>
        <w:gridCol w:w="1559"/>
      </w:tblGrid>
      <w:tr w:rsidR="003B1247" w:rsidDel="00661EAC" w:rsidTr="009F48C9">
        <w:trPr>
          <w:trHeight w:val="418"/>
          <w:del w:id="253" w:author="Ha01 Hoang Viet" w:date="2023-03-30T13:24:00Z"/>
        </w:trPr>
        <w:tc>
          <w:tcPr>
            <w:tcW w:w="1555" w:type="dxa"/>
            <w:vMerge w:val="restart"/>
          </w:tcPr>
          <w:p w:rsidR="003B1247" w:rsidDel="00661EAC" w:rsidRDefault="003B1247" w:rsidP="00661EAC">
            <w:pPr>
              <w:jc w:val="center"/>
              <w:rPr>
                <w:del w:id="254" w:author="Ha01 Hoang Viet" w:date="2023-03-30T13:24:00Z"/>
                <w:b/>
                <w:spacing w:val="-10"/>
                <w:sz w:val="26"/>
              </w:rPr>
              <w:pPrChange w:id="255" w:author="Ha01 Hoang Viet" w:date="2023-03-30T13:24:00Z">
                <w:pPr>
                  <w:jc w:val="center"/>
                </w:pPr>
              </w:pPrChange>
            </w:pPr>
            <w:del w:id="256" w:author="Ha01 Hoang Viet" w:date="2023-03-30T13:24:00Z">
              <w:r w:rsidDel="00661EAC">
                <w:rPr>
                  <w:b/>
                  <w:spacing w:val="-10"/>
                  <w:sz w:val="26"/>
                </w:rPr>
                <w:delText>Tổng s</w:delText>
              </w:r>
              <w:r w:rsidRPr="00B43527" w:rsidDel="00661EAC">
                <w:rPr>
                  <w:b/>
                  <w:spacing w:val="-10"/>
                  <w:sz w:val="26"/>
                </w:rPr>
                <w:delText>ố ĐV</w:delText>
              </w:r>
            </w:del>
            <w:ins w:id="257" w:author="Thai Ha Quoc" w:date="2023-03-30T09:43:00Z">
              <w:del w:id="258" w:author="Ha01 Hoang Viet" w:date="2023-03-30T13:24:00Z">
                <w:r w:rsidDel="00661EAC">
                  <w:rPr>
                    <w:b/>
                    <w:spacing w:val="-10"/>
                    <w:sz w:val="26"/>
                  </w:rPr>
                  <w:delText>đơn vị giao dịch</w:delText>
                </w:r>
              </w:del>
            </w:ins>
          </w:p>
          <w:p w:rsidR="003B1247" w:rsidRPr="00B43527" w:rsidDel="00661EAC" w:rsidRDefault="003B1247" w:rsidP="00661EAC">
            <w:pPr>
              <w:jc w:val="center"/>
              <w:rPr>
                <w:del w:id="259" w:author="Ha01 Hoang Viet" w:date="2023-03-30T13:24:00Z"/>
                <w:b/>
                <w:spacing w:val="-10"/>
                <w:sz w:val="26"/>
              </w:rPr>
              <w:pPrChange w:id="260" w:author="Ha01 Hoang Viet" w:date="2023-03-30T13:24:00Z">
                <w:pPr>
                  <w:jc w:val="center"/>
                </w:pPr>
              </w:pPrChange>
            </w:pPr>
            <w:del w:id="261" w:author="Ha01 Hoang Viet" w:date="2023-03-30T13:24:00Z">
              <w:r w:rsidRPr="00B43527" w:rsidDel="00661EAC">
                <w:rPr>
                  <w:b/>
                  <w:spacing w:val="-10"/>
                  <w:sz w:val="26"/>
                </w:rPr>
                <w:delText>sử dụng DVC</w:delText>
              </w:r>
            </w:del>
          </w:p>
        </w:tc>
        <w:tc>
          <w:tcPr>
            <w:tcW w:w="5953" w:type="dxa"/>
            <w:gridSpan w:val="4"/>
          </w:tcPr>
          <w:p w:rsidR="003B1247" w:rsidDel="00661EAC" w:rsidRDefault="003B1247" w:rsidP="00661EAC">
            <w:pPr>
              <w:jc w:val="center"/>
              <w:rPr>
                <w:del w:id="262" w:author="Ha01 Hoang Viet" w:date="2023-03-30T13:24:00Z"/>
                <w:b/>
                <w:spacing w:val="-10"/>
                <w:sz w:val="26"/>
              </w:rPr>
              <w:pPrChange w:id="263" w:author="Ha01 Hoang Viet" w:date="2023-03-30T13:24:00Z">
                <w:pPr>
                  <w:jc w:val="center"/>
                </w:pPr>
              </w:pPrChange>
            </w:pPr>
            <w:del w:id="264" w:author="Ha01 Hoang Viet" w:date="2023-03-30T13:24:00Z">
              <w:r w:rsidRPr="00B43527" w:rsidDel="00661EAC">
                <w:rPr>
                  <w:b/>
                  <w:spacing w:val="-10"/>
                  <w:sz w:val="26"/>
                </w:rPr>
                <w:delText>Số ĐV</w:delText>
              </w:r>
            </w:del>
          </w:p>
          <w:p w:rsidR="003B1247" w:rsidRPr="00B43527" w:rsidDel="00661EAC" w:rsidRDefault="003B1247" w:rsidP="00661EAC">
            <w:pPr>
              <w:jc w:val="center"/>
              <w:rPr>
                <w:del w:id="265" w:author="Ha01 Hoang Viet" w:date="2023-03-30T13:24:00Z"/>
                <w:b/>
                <w:spacing w:val="-10"/>
                <w:sz w:val="26"/>
              </w:rPr>
              <w:pPrChange w:id="266" w:author="Ha01 Hoang Viet" w:date="2023-03-30T13:24:00Z">
                <w:pPr>
                  <w:jc w:val="center"/>
                </w:pPr>
              </w:pPrChange>
            </w:pPr>
            <w:del w:id="267" w:author="Ha01 Hoang Viet" w:date="2023-03-30T13:24:00Z">
              <w:r w:rsidDel="00661EAC">
                <w:rPr>
                  <w:b/>
                  <w:spacing w:val="-10"/>
                  <w:sz w:val="26"/>
                </w:rPr>
                <w:delText>sử dụng</w:delText>
              </w:r>
              <w:r w:rsidRPr="00B43527" w:rsidDel="00661EAC">
                <w:rPr>
                  <w:b/>
                  <w:spacing w:val="-10"/>
                  <w:sz w:val="26"/>
                </w:rPr>
                <w:delText xml:space="preserve"> </w:delText>
              </w:r>
              <w:r w:rsidDel="00661EAC">
                <w:rPr>
                  <w:b/>
                  <w:spacing w:val="-10"/>
                  <w:sz w:val="26"/>
                </w:rPr>
                <w:delText>phần mềm kế toán</w:delText>
              </w:r>
            </w:del>
          </w:p>
          <w:p w:rsidR="003B1247" w:rsidDel="00661EAC" w:rsidRDefault="003B1247" w:rsidP="00661EAC">
            <w:pPr>
              <w:jc w:val="center"/>
              <w:rPr>
                <w:del w:id="268" w:author="Ha01 Hoang Viet" w:date="2023-03-30T13:24:00Z"/>
                <w:b/>
                <w:spacing w:val="-10"/>
                <w:sz w:val="26"/>
              </w:rPr>
              <w:pPrChange w:id="269" w:author="Ha01 Hoang Viet" w:date="2023-03-30T13:24:00Z">
                <w:pPr>
                  <w:ind w:left="-70" w:right="-81"/>
                  <w:jc w:val="center"/>
                </w:pPr>
              </w:pPrChange>
            </w:pPr>
            <w:del w:id="270" w:author="Ha01 Hoang Viet" w:date="2023-03-30T13:24:00Z">
              <w:r w:rsidRPr="00BA3901" w:rsidDel="00661EAC">
                <w:rPr>
                  <w:b/>
                  <w:spacing w:val="-10"/>
                  <w:sz w:val="26"/>
                </w:rPr>
                <w:delText>Số ĐV</w:delText>
              </w:r>
            </w:del>
            <w:ins w:id="271" w:author="Thai Ha Quoc" w:date="2023-03-30T09:43:00Z">
              <w:del w:id="272" w:author="Ha01 Hoang Viet" w:date="2023-03-30T13:24:00Z">
                <w:r w:rsidDel="00661EAC">
                  <w:rPr>
                    <w:b/>
                    <w:spacing w:val="-10"/>
                    <w:sz w:val="26"/>
                  </w:rPr>
                  <w:delText>đơn vị</w:delText>
                </w:r>
              </w:del>
            </w:ins>
            <w:del w:id="273" w:author="Ha01 Hoang Viet" w:date="2023-03-30T13:24:00Z">
              <w:r w:rsidRPr="00BA3901" w:rsidDel="00661EAC">
                <w:rPr>
                  <w:b/>
                  <w:spacing w:val="-10"/>
                  <w:sz w:val="26"/>
                </w:rPr>
                <w:delText xml:space="preserve"> </w:delText>
              </w:r>
            </w:del>
            <w:ins w:id="274" w:author="Thai Ha Quoc" w:date="2023-03-30T09:43:00Z">
              <w:del w:id="275" w:author="Ha01 Hoang Viet" w:date="2023-03-30T13:24:00Z">
                <w:r w:rsidDel="00661EAC">
                  <w:rPr>
                    <w:b/>
                    <w:spacing w:val="-10"/>
                    <w:sz w:val="26"/>
                  </w:rPr>
                  <w:delText xml:space="preserve">giao dịch </w:delText>
                </w:r>
              </w:del>
            </w:ins>
            <w:del w:id="276" w:author="Ha01 Hoang Viet" w:date="2023-03-30T13:24:00Z">
              <w:r w:rsidRPr="00BA3901" w:rsidDel="00661EAC">
                <w:rPr>
                  <w:b/>
                  <w:spacing w:val="-10"/>
                  <w:sz w:val="26"/>
                </w:rPr>
                <w:delText>sử dụng phần mềm KT HCSN</w:delText>
              </w:r>
            </w:del>
          </w:p>
        </w:tc>
        <w:tc>
          <w:tcPr>
            <w:tcW w:w="1559" w:type="dxa"/>
            <w:vMerge w:val="restart"/>
          </w:tcPr>
          <w:p w:rsidR="003B1247" w:rsidRPr="00B43527" w:rsidDel="00661EAC" w:rsidRDefault="003B1247" w:rsidP="00661EAC">
            <w:pPr>
              <w:jc w:val="center"/>
              <w:rPr>
                <w:del w:id="277" w:author="Ha01 Hoang Viet" w:date="2023-03-30T13:24:00Z"/>
                <w:b/>
                <w:spacing w:val="-10"/>
                <w:sz w:val="26"/>
              </w:rPr>
              <w:pPrChange w:id="278" w:author="Ha01 Hoang Viet" w:date="2023-03-30T13:24:00Z">
                <w:pPr>
                  <w:ind w:left="-70" w:right="-81"/>
                  <w:jc w:val="center"/>
                </w:pPr>
              </w:pPrChange>
            </w:pPr>
            <w:del w:id="279" w:author="Ha01 Hoang Viet" w:date="2023-03-30T13:24:00Z">
              <w:r w:rsidRPr="00A50908" w:rsidDel="00661EAC">
                <w:rPr>
                  <w:b/>
                  <w:spacing w:val="-10"/>
                  <w:sz w:val="26"/>
                </w:rPr>
                <w:delText>Số ĐV chưa có phần mềm KT HCSN</w:delText>
              </w:r>
            </w:del>
          </w:p>
        </w:tc>
      </w:tr>
      <w:tr w:rsidR="003B1247" w:rsidDel="00661EAC" w:rsidTr="00A50908">
        <w:trPr>
          <w:trHeight w:val="395"/>
          <w:del w:id="280" w:author="Ha01 Hoang Viet" w:date="2023-03-30T13:24:00Z"/>
        </w:trPr>
        <w:tc>
          <w:tcPr>
            <w:tcW w:w="1555" w:type="dxa"/>
            <w:vMerge/>
          </w:tcPr>
          <w:p w:rsidR="003B1247" w:rsidDel="00661EAC" w:rsidRDefault="003B1247" w:rsidP="00661EAC">
            <w:pPr>
              <w:jc w:val="center"/>
              <w:rPr>
                <w:del w:id="281" w:author="Ha01 Hoang Viet" w:date="2023-03-30T13:24:00Z"/>
                <w:b/>
                <w:spacing w:val="-10"/>
                <w:sz w:val="26"/>
              </w:rPr>
              <w:pPrChange w:id="282" w:author="Ha01 Hoang Viet" w:date="2023-03-30T13:24:00Z">
                <w:pPr>
                  <w:jc w:val="center"/>
                </w:pPr>
              </w:pPrChange>
            </w:pPr>
          </w:p>
        </w:tc>
        <w:tc>
          <w:tcPr>
            <w:tcW w:w="1710" w:type="dxa"/>
            <w:vMerge w:val="restart"/>
          </w:tcPr>
          <w:p w:rsidR="003B1247" w:rsidRPr="00B43527" w:rsidDel="00661EAC" w:rsidRDefault="003B1247" w:rsidP="00661EAC">
            <w:pPr>
              <w:jc w:val="center"/>
              <w:rPr>
                <w:del w:id="283" w:author="Ha01 Hoang Viet" w:date="2023-03-30T13:24:00Z"/>
                <w:b/>
                <w:spacing w:val="-10"/>
                <w:sz w:val="26"/>
              </w:rPr>
              <w:pPrChange w:id="284" w:author="Ha01 Hoang Viet" w:date="2023-03-30T13:24:00Z">
                <w:pPr>
                  <w:jc w:val="center"/>
                </w:pPr>
              </w:pPrChange>
            </w:pPr>
            <w:ins w:id="285" w:author="Thai Ha Quoc" w:date="2023-03-30T09:43:00Z">
              <w:del w:id="286" w:author="Ha01 Hoang Viet" w:date="2023-03-30T13:24:00Z">
                <w:r w:rsidDel="00661EAC">
                  <w:rPr>
                    <w:b/>
                    <w:spacing w:val="-10"/>
                    <w:sz w:val="26"/>
                  </w:rPr>
                  <w:delText>Tổng số</w:delText>
                </w:r>
              </w:del>
            </w:ins>
          </w:p>
        </w:tc>
        <w:tc>
          <w:tcPr>
            <w:tcW w:w="2826" w:type="dxa"/>
            <w:gridSpan w:val="2"/>
          </w:tcPr>
          <w:p w:rsidR="003B1247" w:rsidRPr="00BA3901" w:rsidDel="00661EAC" w:rsidRDefault="003B1247" w:rsidP="00661EAC">
            <w:pPr>
              <w:jc w:val="center"/>
              <w:rPr>
                <w:del w:id="287" w:author="Ha01 Hoang Viet" w:date="2023-03-30T13:24:00Z"/>
                <w:spacing w:val="-10"/>
                <w:sz w:val="26"/>
              </w:rPr>
              <w:pPrChange w:id="288" w:author="Ha01 Hoang Viet" w:date="2023-03-30T13:24:00Z">
                <w:pPr>
                  <w:ind w:left="-63" w:right="-74"/>
                  <w:jc w:val="center"/>
                </w:pPr>
              </w:pPrChange>
            </w:pPr>
            <w:del w:id="289" w:author="Ha01 Hoang Viet" w:date="2023-03-30T13:24:00Z">
              <w:r w:rsidRPr="00BA3901" w:rsidDel="00661EAC">
                <w:rPr>
                  <w:spacing w:val="-10"/>
                  <w:sz w:val="26"/>
                </w:rPr>
                <w:delText>Số đã đăng ký kết nối</w:delText>
              </w:r>
            </w:del>
          </w:p>
        </w:tc>
        <w:tc>
          <w:tcPr>
            <w:tcW w:w="1417" w:type="dxa"/>
            <w:vMerge w:val="restart"/>
          </w:tcPr>
          <w:p w:rsidR="003B1247" w:rsidRPr="00A50908" w:rsidDel="00661EAC" w:rsidRDefault="003B1247" w:rsidP="00661EAC">
            <w:pPr>
              <w:jc w:val="center"/>
              <w:rPr>
                <w:del w:id="290" w:author="Ha01 Hoang Viet" w:date="2023-03-30T13:24:00Z"/>
                <w:spacing w:val="-10"/>
                <w:sz w:val="26"/>
              </w:rPr>
              <w:pPrChange w:id="291" w:author="Ha01 Hoang Viet" w:date="2023-03-30T13:24:00Z">
                <w:pPr>
                  <w:ind w:left="-70" w:right="-81"/>
                  <w:jc w:val="center"/>
                </w:pPr>
              </w:pPrChange>
            </w:pPr>
            <w:del w:id="292" w:author="Ha01 Hoang Viet" w:date="2023-03-30T13:24:00Z">
              <w:r w:rsidRPr="00A50908" w:rsidDel="00661EAC">
                <w:rPr>
                  <w:spacing w:val="-10"/>
                  <w:sz w:val="26"/>
                </w:rPr>
                <w:delText>Số chưa đăng ký kết nối</w:delText>
              </w:r>
            </w:del>
          </w:p>
        </w:tc>
        <w:tc>
          <w:tcPr>
            <w:tcW w:w="1559" w:type="dxa"/>
            <w:vMerge/>
          </w:tcPr>
          <w:p w:rsidR="003B1247" w:rsidDel="00661EAC" w:rsidRDefault="003B1247" w:rsidP="00661EAC">
            <w:pPr>
              <w:jc w:val="center"/>
              <w:rPr>
                <w:del w:id="293" w:author="Ha01 Hoang Viet" w:date="2023-03-30T13:24:00Z"/>
                <w:b/>
                <w:spacing w:val="-10"/>
                <w:sz w:val="26"/>
              </w:rPr>
              <w:pPrChange w:id="294" w:author="Ha01 Hoang Viet" w:date="2023-03-30T13:24:00Z">
                <w:pPr>
                  <w:ind w:left="-70" w:right="-81"/>
                  <w:jc w:val="center"/>
                </w:pPr>
              </w:pPrChange>
            </w:pPr>
          </w:p>
        </w:tc>
      </w:tr>
      <w:tr w:rsidR="003B1247" w:rsidDel="00661EAC" w:rsidTr="00A50908">
        <w:trPr>
          <w:trHeight w:val="791"/>
          <w:del w:id="295" w:author="Ha01 Hoang Viet" w:date="2023-03-30T13:24:00Z"/>
        </w:trPr>
        <w:tc>
          <w:tcPr>
            <w:tcW w:w="1555" w:type="dxa"/>
            <w:vMerge/>
          </w:tcPr>
          <w:p w:rsidR="003B1247" w:rsidRPr="00B43527" w:rsidDel="00661EAC" w:rsidRDefault="003B1247" w:rsidP="00661EAC">
            <w:pPr>
              <w:jc w:val="center"/>
              <w:rPr>
                <w:del w:id="296" w:author="Ha01 Hoang Viet" w:date="2023-03-30T13:24:00Z"/>
                <w:spacing w:val="-10"/>
                <w:sz w:val="28"/>
              </w:rPr>
              <w:pPrChange w:id="297" w:author="Ha01 Hoang Viet" w:date="2023-03-30T13:24:00Z">
                <w:pPr/>
              </w:pPrChange>
            </w:pPr>
          </w:p>
        </w:tc>
        <w:tc>
          <w:tcPr>
            <w:tcW w:w="1710" w:type="dxa"/>
            <w:vMerge/>
          </w:tcPr>
          <w:p w:rsidR="003B1247" w:rsidRPr="00B43527" w:rsidDel="00661EAC" w:rsidRDefault="003B1247" w:rsidP="00661EAC">
            <w:pPr>
              <w:jc w:val="center"/>
              <w:rPr>
                <w:del w:id="298" w:author="Ha01 Hoang Viet" w:date="2023-03-30T13:24:00Z"/>
                <w:spacing w:val="-10"/>
                <w:sz w:val="28"/>
              </w:rPr>
              <w:pPrChange w:id="299" w:author="Ha01 Hoang Viet" w:date="2023-03-30T13:24:00Z">
                <w:pPr/>
              </w:pPrChange>
            </w:pPr>
          </w:p>
        </w:tc>
        <w:tc>
          <w:tcPr>
            <w:tcW w:w="1408" w:type="dxa"/>
          </w:tcPr>
          <w:p w:rsidR="003B1247" w:rsidRPr="00B43527" w:rsidDel="00661EAC" w:rsidRDefault="003B1247" w:rsidP="00661EAC">
            <w:pPr>
              <w:jc w:val="center"/>
              <w:rPr>
                <w:del w:id="300" w:author="Ha01 Hoang Viet" w:date="2023-03-30T13:24:00Z"/>
                <w:spacing w:val="-10"/>
                <w:sz w:val="28"/>
              </w:rPr>
              <w:pPrChange w:id="301" w:author="Ha01 Hoang Viet" w:date="2023-03-30T13:24:00Z">
                <w:pPr>
                  <w:jc w:val="center"/>
                </w:pPr>
              </w:pPrChange>
            </w:pPr>
            <w:del w:id="302" w:author="Ha01 Hoang Viet" w:date="2023-03-30T13:24:00Z">
              <w:r w:rsidDel="00661EAC">
                <w:rPr>
                  <w:spacing w:val="-10"/>
                  <w:sz w:val="26"/>
                </w:rPr>
                <w:delText>K</w:delText>
              </w:r>
              <w:r w:rsidRPr="00B43527" w:rsidDel="00661EAC">
                <w:rPr>
                  <w:spacing w:val="-10"/>
                  <w:sz w:val="26"/>
                </w:rPr>
                <w:delText>ết nối thành công</w:delText>
              </w:r>
            </w:del>
          </w:p>
        </w:tc>
        <w:tc>
          <w:tcPr>
            <w:tcW w:w="1418" w:type="dxa"/>
          </w:tcPr>
          <w:p w:rsidR="003B1247" w:rsidRPr="008772C5" w:rsidDel="00661EAC" w:rsidRDefault="003B1247" w:rsidP="00661EAC">
            <w:pPr>
              <w:jc w:val="center"/>
              <w:rPr>
                <w:del w:id="303" w:author="Ha01 Hoang Viet" w:date="2023-03-30T13:24:00Z"/>
                <w:spacing w:val="-10"/>
                <w:sz w:val="26"/>
              </w:rPr>
              <w:pPrChange w:id="304" w:author="Ha01 Hoang Viet" w:date="2023-03-30T13:24:00Z">
                <w:pPr>
                  <w:ind w:left="-74" w:right="-64"/>
                  <w:jc w:val="center"/>
                </w:pPr>
              </w:pPrChange>
            </w:pPr>
            <w:del w:id="305" w:author="Ha01 Hoang Viet" w:date="2023-03-30T13:24:00Z">
              <w:r w:rsidDel="00661EAC">
                <w:rPr>
                  <w:spacing w:val="-10"/>
                  <w:sz w:val="26"/>
                </w:rPr>
                <w:delText>C</w:delText>
              </w:r>
              <w:r w:rsidRPr="00B43527" w:rsidDel="00661EAC">
                <w:rPr>
                  <w:spacing w:val="-10"/>
                  <w:sz w:val="26"/>
                </w:rPr>
                <w:delText>hưa kết nối thành công</w:delText>
              </w:r>
            </w:del>
          </w:p>
        </w:tc>
        <w:tc>
          <w:tcPr>
            <w:tcW w:w="1417" w:type="dxa"/>
            <w:vMerge/>
          </w:tcPr>
          <w:p w:rsidR="003B1247" w:rsidRPr="00B43527" w:rsidDel="00661EAC" w:rsidRDefault="003B1247" w:rsidP="00661EAC">
            <w:pPr>
              <w:jc w:val="center"/>
              <w:rPr>
                <w:del w:id="306" w:author="Ha01 Hoang Viet" w:date="2023-03-30T13:24:00Z"/>
                <w:spacing w:val="-10"/>
                <w:sz w:val="26"/>
              </w:rPr>
              <w:pPrChange w:id="307" w:author="Ha01 Hoang Viet" w:date="2023-03-30T13:24:00Z">
                <w:pPr>
                  <w:ind w:left="-74" w:right="-64"/>
                  <w:jc w:val="center"/>
                </w:pPr>
              </w:pPrChange>
            </w:pPr>
          </w:p>
        </w:tc>
        <w:tc>
          <w:tcPr>
            <w:tcW w:w="1559" w:type="dxa"/>
            <w:vMerge/>
            <w:vAlign w:val="center"/>
          </w:tcPr>
          <w:p w:rsidR="003B1247" w:rsidRPr="00B43527" w:rsidDel="00661EAC" w:rsidRDefault="003B1247" w:rsidP="00661EAC">
            <w:pPr>
              <w:jc w:val="center"/>
              <w:rPr>
                <w:del w:id="308" w:author="Ha01 Hoang Viet" w:date="2023-03-30T13:24:00Z"/>
                <w:spacing w:val="-10"/>
                <w:sz w:val="26"/>
              </w:rPr>
              <w:pPrChange w:id="309" w:author="Ha01 Hoang Viet" w:date="2023-03-30T13:24:00Z">
                <w:pPr>
                  <w:ind w:left="-74" w:right="-64"/>
                  <w:jc w:val="center"/>
                </w:pPr>
              </w:pPrChange>
            </w:pPr>
          </w:p>
        </w:tc>
      </w:tr>
      <w:tr w:rsidR="00BA3901" w:rsidRPr="00BA3901" w:rsidDel="00661EAC" w:rsidTr="00A50908">
        <w:trPr>
          <w:del w:id="310" w:author="Ha01 Hoang Viet" w:date="2023-03-30T13:24:00Z"/>
        </w:trPr>
        <w:tc>
          <w:tcPr>
            <w:tcW w:w="1555" w:type="dxa"/>
          </w:tcPr>
          <w:p w:rsidR="00BA3901" w:rsidRPr="00BA3901" w:rsidDel="00661EAC" w:rsidRDefault="00BA3901" w:rsidP="00661EAC">
            <w:pPr>
              <w:jc w:val="center"/>
              <w:rPr>
                <w:del w:id="311" w:author="Ha01 Hoang Viet" w:date="2023-03-30T13:24:00Z"/>
                <w:i/>
                <w:spacing w:val="-10"/>
              </w:rPr>
              <w:pPrChange w:id="312" w:author="Ha01 Hoang Viet" w:date="2023-03-30T13:24:00Z">
                <w:pPr>
                  <w:jc w:val="center"/>
                </w:pPr>
              </w:pPrChange>
            </w:pPr>
            <w:del w:id="313" w:author="Ha01 Hoang Viet" w:date="2023-03-30T13:24:00Z">
              <w:r w:rsidRPr="00BA3901" w:rsidDel="00661EAC">
                <w:rPr>
                  <w:i/>
                  <w:spacing w:val="-10"/>
                </w:rPr>
                <w:delText>(1)=(2)+(6)</w:delText>
              </w:r>
            </w:del>
          </w:p>
        </w:tc>
        <w:tc>
          <w:tcPr>
            <w:tcW w:w="1710" w:type="dxa"/>
          </w:tcPr>
          <w:p w:rsidR="00BA3901" w:rsidRPr="00BA3901" w:rsidDel="00661EAC" w:rsidRDefault="00BA3901" w:rsidP="00661EAC">
            <w:pPr>
              <w:jc w:val="center"/>
              <w:rPr>
                <w:del w:id="314" w:author="Ha01 Hoang Viet" w:date="2023-03-30T13:24:00Z"/>
                <w:i/>
                <w:spacing w:val="-10"/>
              </w:rPr>
              <w:pPrChange w:id="315" w:author="Ha01 Hoang Viet" w:date="2023-03-30T13:24:00Z">
                <w:pPr>
                  <w:jc w:val="center"/>
                </w:pPr>
              </w:pPrChange>
            </w:pPr>
            <w:del w:id="316" w:author="Ha01 Hoang Viet" w:date="2023-03-30T13:24:00Z">
              <w:r w:rsidRPr="00BA3901" w:rsidDel="00661EAC">
                <w:rPr>
                  <w:i/>
                  <w:spacing w:val="-10"/>
                </w:rPr>
                <w:delText>(2)</w:delText>
              </w:r>
              <w:r w:rsidR="00A50908" w:rsidDel="00661EAC">
                <w:rPr>
                  <w:i/>
                  <w:spacing w:val="-10"/>
                </w:rPr>
                <w:delText>=(3)+(4)+(5)</w:delText>
              </w:r>
            </w:del>
          </w:p>
        </w:tc>
        <w:tc>
          <w:tcPr>
            <w:tcW w:w="1408" w:type="dxa"/>
          </w:tcPr>
          <w:p w:rsidR="00BA3901" w:rsidRPr="00BA3901" w:rsidDel="00661EAC" w:rsidRDefault="00BA3901" w:rsidP="00661EAC">
            <w:pPr>
              <w:jc w:val="center"/>
              <w:rPr>
                <w:del w:id="317" w:author="Ha01 Hoang Viet" w:date="2023-03-30T13:24:00Z"/>
                <w:i/>
                <w:spacing w:val="-10"/>
              </w:rPr>
              <w:pPrChange w:id="318" w:author="Ha01 Hoang Viet" w:date="2023-03-30T13:24:00Z">
                <w:pPr>
                  <w:jc w:val="center"/>
                </w:pPr>
              </w:pPrChange>
            </w:pPr>
            <w:del w:id="319" w:author="Ha01 Hoang Viet" w:date="2023-03-30T13:24:00Z">
              <w:r w:rsidRPr="00BA3901" w:rsidDel="00661EAC">
                <w:rPr>
                  <w:i/>
                  <w:spacing w:val="-10"/>
                </w:rPr>
                <w:delText>(3)</w:delText>
              </w:r>
            </w:del>
          </w:p>
        </w:tc>
        <w:tc>
          <w:tcPr>
            <w:tcW w:w="1418" w:type="dxa"/>
          </w:tcPr>
          <w:p w:rsidR="00BA3901" w:rsidRPr="00BA3901" w:rsidDel="00661EAC" w:rsidRDefault="00BA3901" w:rsidP="00661EAC">
            <w:pPr>
              <w:jc w:val="center"/>
              <w:rPr>
                <w:del w:id="320" w:author="Ha01 Hoang Viet" w:date="2023-03-30T13:24:00Z"/>
                <w:i/>
                <w:spacing w:val="-10"/>
              </w:rPr>
              <w:pPrChange w:id="321" w:author="Ha01 Hoang Viet" w:date="2023-03-30T13:24:00Z">
                <w:pPr>
                  <w:jc w:val="center"/>
                </w:pPr>
              </w:pPrChange>
            </w:pPr>
            <w:del w:id="322" w:author="Ha01 Hoang Viet" w:date="2023-03-30T13:24:00Z">
              <w:r w:rsidRPr="00BA3901" w:rsidDel="00661EAC">
                <w:rPr>
                  <w:i/>
                  <w:spacing w:val="-10"/>
                </w:rPr>
                <w:delText>(5</w:delText>
              </w:r>
            </w:del>
            <w:ins w:id="323" w:author="Thai Ha Quoc" w:date="2023-03-30T09:44:00Z">
              <w:del w:id="324" w:author="Ha01 Hoang Viet" w:date="2023-03-30T13:24:00Z">
                <w:r w:rsidR="003B1247" w:rsidDel="00661EAC">
                  <w:rPr>
                    <w:i/>
                    <w:spacing w:val="-10"/>
                  </w:rPr>
                  <w:delText>4</w:delText>
                </w:r>
              </w:del>
            </w:ins>
            <w:del w:id="325" w:author="Ha01 Hoang Viet" w:date="2023-03-30T13:24:00Z">
              <w:r w:rsidRPr="00BA3901" w:rsidDel="00661EAC">
                <w:rPr>
                  <w:i/>
                  <w:spacing w:val="-10"/>
                </w:rPr>
                <w:delText>)</w:delText>
              </w:r>
            </w:del>
          </w:p>
        </w:tc>
        <w:tc>
          <w:tcPr>
            <w:tcW w:w="1417" w:type="dxa"/>
          </w:tcPr>
          <w:p w:rsidR="00BA3901" w:rsidRPr="00BA3901" w:rsidDel="00661EAC" w:rsidRDefault="00A50908" w:rsidP="00661EAC">
            <w:pPr>
              <w:jc w:val="center"/>
              <w:rPr>
                <w:del w:id="326" w:author="Ha01 Hoang Viet" w:date="2023-03-30T13:24:00Z"/>
                <w:i/>
                <w:spacing w:val="-10"/>
              </w:rPr>
              <w:pPrChange w:id="327" w:author="Ha01 Hoang Viet" w:date="2023-03-30T13:24:00Z">
                <w:pPr>
                  <w:jc w:val="center"/>
                </w:pPr>
              </w:pPrChange>
            </w:pPr>
            <w:del w:id="328" w:author="Ha01 Hoang Viet" w:date="2023-03-30T13:24:00Z">
              <w:r w:rsidDel="00661EAC">
                <w:rPr>
                  <w:i/>
                  <w:spacing w:val="-10"/>
                </w:rPr>
                <w:delText>(6</w:delText>
              </w:r>
            </w:del>
            <w:ins w:id="329" w:author="Thai Ha Quoc" w:date="2023-03-30T09:44:00Z">
              <w:del w:id="330" w:author="Ha01 Hoang Viet" w:date="2023-03-30T13:24:00Z">
                <w:r w:rsidR="003B1247" w:rsidDel="00661EAC">
                  <w:rPr>
                    <w:i/>
                    <w:spacing w:val="-10"/>
                  </w:rPr>
                  <w:delText>5</w:delText>
                </w:r>
              </w:del>
            </w:ins>
            <w:del w:id="331" w:author="Ha01 Hoang Viet" w:date="2023-03-30T13:24:00Z">
              <w:r w:rsidDel="00661EAC">
                <w:rPr>
                  <w:i/>
                  <w:spacing w:val="-10"/>
                </w:rPr>
                <w:delText>)</w:delText>
              </w:r>
            </w:del>
          </w:p>
        </w:tc>
        <w:tc>
          <w:tcPr>
            <w:tcW w:w="1559" w:type="dxa"/>
          </w:tcPr>
          <w:p w:rsidR="00BA3901" w:rsidRPr="00BA3901" w:rsidDel="00661EAC" w:rsidRDefault="00BA3901" w:rsidP="00661EAC">
            <w:pPr>
              <w:jc w:val="center"/>
              <w:rPr>
                <w:del w:id="332" w:author="Ha01 Hoang Viet" w:date="2023-03-30T13:24:00Z"/>
                <w:i/>
                <w:spacing w:val="-10"/>
              </w:rPr>
              <w:pPrChange w:id="333" w:author="Ha01 Hoang Viet" w:date="2023-03-30T13:24:00Z">
                <w:pPr>
                  <w:jc w:val="center"/>
                </w:pPr>
              </w:pPrChange>
            </w:pPr>
            <w:del w:id="334" w:author="Ha01 Hoang Viet" w:date="2023-03-30T13:24:00Z">
              <w:r w:rsidRPr="00BA3901" w:rsidDel="00661EAC">
                <w:rPr>
                  <w:i/>
                  <w:spacing w:val="-10"/>
                </w:rPr>
                <w:delText>(7</w:delText>
              </w:r>
            </w:del>
            <w:ins w:id="335" w:author="Thai Ha Quoc" w:date="2023-03-30T09:44:00Z">
              <w:del w:id="336" w:author="Ha01 Hoang Viet" w:date="2023-03-30T13:24:00Z">
                <w:r w:rsidR="003B1247" w:rsidDel="00661EAC">
                  <w:rPr>
                    <w:i/>
                    <w:spacing w:val="-10"/>
                  </w:rPr>
                  <w:delText>6</w:delText>
                </w:r>
              </w:del>
            </w:ins>
            <w:del w:id="337" w:author="Ha01 Hoang Viet" w:date="2023-03-30T13:24:00Z">
              <w:r w:rsidRPr="00BA3901" w:rsidDel="00661EAC">
                <w:rPr>
                  <w:i/>
                  <w:spacing w:val="-10"/>
                </w:rPr>
                <w:delText>)</w:delText>
              </w:r>
            </w:del>
          </w:p>
        </w:tc>
      </w:tr>
      <w:tr w:rsidR="00BA3901" w:rsidDel="00661EAC" w:rsidTr="00A50908">
        <w:trPr>
          <w:trHeight w:val="733"/>
          <w:del w:id="338" w:author="Ha01 Hoang Viet" w:date="2023-03-30T13:24:00Z"/>
        </w:trPr>
        <w:tc>
          <w:tcPr>
            <w:tcW w:w="1555" w:type="dxa"/>
            <w:vAlign w:val="center"/>
          </w:tcPr>
          <w:p w:rsidR="00BA3901" w:rsidRPr="00B43527" w:rsidDel="00661EAC" w:rsidRDefault="00BA3901" w:rsidP="00661EAC">
            <w:pPr>
              <w:jc w:val="center"/>
              <w:rPr>
                <w:del w:id="339" w:author="Ha01 Hoang Viet" w:date="2023-03-30T13:24:00Z"/>
                <w:spacing w:val="-10"/>
                <w:sz w:val="28"/>
              </w:rPr>
              <w:pPrChange w:id="340" w:author="Ha01 Hoang Viet" w:date="2023-03-30T13:24:00Z">
                <w:pPr>
                  <w:jc w:val="center"/>
                </w:pPr>
              </w:pPrChange>
            </w:pPr>
          </w:p>
        </w:tc>
        <w:tc>
          <w:tcPr>
            <w:tcW w:w="1710" w:type="dxa"/>
            <w:vAlign w:val="center"/>
          </w:tcPr>
          <w:p w:rsidR="00BA3901" w:rsidRPr="00B43527" w:rsidDel="00661EAC" w:rsidRDefault="00BA3901" w:rsidP="00661EAC">
            <w:pPr>
              <w:jc w:val="center"/>
              <w:rPr>
                <w:del w:id="341" w:author="Ha01 Hoang Viet" w:date="2023-03-30T13:24:00Z"/>
                <w:spacing w:val="-10"/>
                <w:sz w:val="28"/>
              </w:rPr>
              <w:pPrChange w:id="342" w:author="Ha01 Hoang Viet" w:date="2023-03-30T13:24:00Z">
                <w:pPr>
                  <w:jc w:val="center"/>
                </w:pPr>
              </w:pPrChange>
            </w:pPr>
          </w:p>
        </w:tc>
        <w:tc>
          <w:tcPr>
            <w:tcW w:w="1408" w:type="dxa"/>
            <w:vAlign w:val="center"/>
          </w:tcPr>
          <w:p w:rsidR="00BA3901" w:rsidRPr="00B43527" w:rsidDel="00661EAC" w:rsidRDefault="00BA3901" w:rsidP="00661EAC">
            <w:pPr>
              <w:jc w:val="center"/>
              <w:rPr>
                <w:del w:id="343" w:author="Ha01 Hoang Viet" w:date="2023-03-30T13:24:00Z"/>
                <w:spacing w:val="-10"/>
                <w:sz w:val="28"/>
              </w:rPr>
              <w:pPrChange w:id="344" w:author="Ha01 Hoang Viet" w:date="2023-03-30T13:24:00Z">
                <w:pPr>
                  <w:jc w:val="center"/>
                </w:pPr>
              </w:pPrChange>
            </w:pPr>
          </w:p>
        </w:tc>
        <w:tc>
          <w:tcPr>
            <w:tcW w:w="1418" w:type="dxa"/>
            <w:vAlign w:val="center"/>
          </w:tcPr>
          <w:p w:rsidR="00BA3901" w:rsidRPr="00B43527" w:rsidDel="00661EAC" w:rsidRDefault="00BA3901" w:rsidP="00661EAC">
            <w:pPr>
              <w:jc w:val="center"/>
              <w:rPr>
                <w:del w:id="345" w:author="Ha01 Hoang Viet" w:date="2023-03-30T13:24:00Z"/>
                <w:spacing w:val="-10"/>
                <w:sz w:val="28"/>
              </w:rPr>
              <w:pPrChange w:id="346" w:author="Ha01 Hoang Viet" w:date="2023-03-30T13:24:00Z">
                <w:pPr>
                  <w:jc w:val="center"/>
                </w:pPr>
              </w:pPrChange>
            </w:pPr>
          </w:p>
        </w:tc>
        <w:tc>
          <w:tcPr>
            <w:tcW w:w="1417" w:type="dxa"/>
          </w:tcPr>
          <w:p w:rsidR="00BA3901" w:rsidRPr="00B43527" w:rsidDel="00661EAC" w:rsidRDefault="00BA3901" w:rsidP="00661EAC">
            <w:pPr>
              <w:jc w:val="center"/>
              <w:rPr>
                <w:del w:id="347" w:author="Ha01 Hoang Viet" w:date="2023-03-30T13:24:00Z"/>
                <w:spacing w:val="-10"/>
                <w:sz w:val="28"/>
              </w:rPr>
              <w:pPrChange w:id="348" w:author="Ha01 Hoang Viet" w:date="2023-03-30T13:24:00Z">
                <w:pPr>
                  <w:jc w:val="center"/>
                </w:pPr>
              </w:pPrChange>
            </w:pPr>
          </w:p>
        </w:tc>
        <w:tc>
          <w:tcPr>
            <w:tcW w:w="1559" w:type="dxa"/>
            <w:vAlign w:val="center"/>
          </w:tcPr>
          <w:p w:rsidR="00BA3901" w:rsidRPr="00B43527" w:rsidDel="00661EAC" w:rsidRDefault="00BA3901" w:rsidP="00661EAC">
            <w:pPr>
              <w:jc w:val="center"/>
              <w:rPr>
                <w:del w:id="349" w:author="Ha01 Hoang Viet" w:date="2023-03-30T13:24:00Z"/>
                <w:spacing w:val="-10"/>
                <w:sz w:val="28"/>
              </w:rPr>
              <w:pPrChange w:id="350" w:author="Ha01 Hoang Viet" w:date="2023-03-30T13:24:00Z">
                <w:pPr>
                  <w:jc w:val="center"/>
                </w:pPr>
              </w:pPrChange>
            </w:pPr>
          </w:p>
        </w:tc>
      </w:tr>
    </w:tbl>
    <w:p w:rsidR="003B66F6" w:rsidDel="00661EAC" w:rsidRDefault="003B66F6" w:rsidP="00661EAC">
      <w:pPr>
        <w:jc w:val="center"/>
        <w:rPr>
          <w:del w:id="351" w:author="Ha01 Hoang Viet" w:date="2023-03-30T13:24:00Z"/>
          <w:rFonts w:ascii="Times New Roman Bold" w:hAnsi="Times New Roman Bold"/>
          <w:b/>
          <w:spacing w:val="-10"/>
          <w:sz w:val="28"/>
        </w:rPr>
        <w:pPrChange w:id="352" w:author="Ha01 Hoang Viet" w:date="2023-03-30T13:24:00Z">
          <w:pPr/>
        </w:pPrChange>
      </w:pPr>
    </w:p>
    <w:p w:rsidR="003B66F6" w:rsidRPr="00C145AB" w:rsidDel="00661EAC" w:rsidRDefault="003B66F6" w:rsidP="00661EAC">
      <w:pPr>
        <w:jc w:val="center"/>
        <w:rPr>
          <w:del w:id="353" w:author="Ha01 Hoang Viet" w:date="2023-03-30T13:24:00Z"/>
          <w:sz w:val="28"/>
        </w:rPr>
        <w:pPrChange w:id="354" w:author="Ha01 Hoang Viet" w:date="2023-03-30T13:24:00Z">
          <w:pPr/>
        </w:pPrChange>
      </w:pPr>
      <w:del w:id="355" w:author="Ha01 Hoang Viet" w:date="2023-03-30T13:24:00Z">
        <w:r w:rsidRPr="00C145AB" w:rsidDel="00661EAC">
          <w:rPr>
            <w:sz w:val="28"/>
          </w:rPr>
          <w:delText xml:space="preserve">* </w:delText>
        </w:r>
        <w:r w:rsidRPr="00C145AB" w:rsidDel="00661EAC">
          <w:rPr>
            <w:sz w:val="28"/>
            <w:u w:val="single"/>
          </w:rPr>
          <w:delText>Tỷ lệ đơn vị kết nối thành công</w:delText>
        </w:r>
        <w:r w:rsidRPr="00C145AB" w:rsidDel="00661EAC">
          <w:rPr>
            <w:sz w:val="28"/>
          </w:rPr>
          <w:delText xml:space="preserve"> (cột 3) so với số đơn vị có phần mềm kế toán (cột 2): ………%</w:delText>
        </w:r>
      </w:del>
    </w:p>
    <w:p w:rsidR="003B66F6" w:rsidRPr="00F20BB1" w:rsidDel="00661EAC" w:rsidRDefault="003B66F6" w:rsidP="00661EAC">
      <w:pPr>
        <w:jc w:val="center"/>
        <w:rPr>
          <w:del w:id="356" w:author="Ha01 Hoang Viet" w:date="2023-03-30T13:24:00Z"/>
          <w:spacing w:val="-10"/>
          <w:sz w:val="28"/>
        </w:rPr>
        <w:pPrChange w:id="357" w:author="Ha01 Hoang Viet" w:date="2023-03-30T13:24:00Z">
          <w:pPr/>
        </w:pPrChange>
      </w:pPr>
    </w:p>
    <w:p w:rsidR="003B66F6" w:rsidRPr="00F20BB1" w:rsidDel="00661EAC" w:rsidRDefault="003B66F6" w:rsidP="00661EAC">
      <w:pPr>
        <w:jc w:val="center"/>
        <w:rPr>
          <w:del w:id="358" w:author="Ha01 Hoang Viet" w:date="2023-03-30T13:24:00Z"/>
          <w:rFonts w:ascii="Times New Roman Bold" w:hAnsi="Times New Roman Bold"/>
          <w:spacing w:val="-10"/>
          <w:sz w:val="28"/>
        </w:rPr>
        <w:pPrChange w:id="359" w:author="Ha01 Hoang Viet" w:date="2023-03-30T13:24:00Z">
          <w:pPr/>
        </w:pPrChange>
      </w:pPr>
      <w:del w:id="360" w:author="Ha01 Hoang Viet" w:date="2023-03-30T13:24:00Z">
        <w:r w:rsidRPr="00F20BB1" w:rsidDel="00661EAC">
          <w:rPr>
            <w:spacing w:val="-10"/>
            <w:sz w:val="28"/>
          </w:rPr>
          <w:delText xml:space="preserve">* </w:delText>
        </w:r>
        <w:r w:rsidRPr="00F20BB1" w:rsidDel="00661EAC">
          <w:rPr>
            <w:spacing w:val="-10"/>
            <w:sz w:val="28"/>
            <w:u w:val="single"/>
          </w:rPr>
          <w:delText>Biến động so với kỳ trước</w:delText>
        </w:r>
        <w:r w:rsidRPr="00F20BB1" w:rsidDel="00661EAC">
          <w:rPr>
            <w:spacing w:val="-10"/>
            <w:sz w:val="28"/>
          </w:rPr>
          <w:delText>:</w:delText>
        </w:r>
        <w:r w:rsidRPr="00F20BB1" w:rsidDel="00661EAC">
          <w:rPr>
            <w:rFonts w:ascii="Times New Roman Bold" w:hAnsi="Times New Roman Bold"/>
            <w:spacing w:val="-10"/>
            <w:sz w:val="28"/>
          </w:rPr>
          <w:delText xml:space="preserve"> </w:delText>
        </w:r>
        <w:r w:rsidRPr="00F20BB1" w:rsidDel="00661EAC">
          <w:rPr>
            <w:spacing w:val="-10"/>
            <w:sz w:val="28"/>
          </w:rPr>
          <w:delText>(không có / hoặc cụ thể như bên dưới)</w:delText>
        </w:r>
      </w:del>
    </w:p>
    <w:p w:rsidR="003B66F6" w:rsidRPr="005B632F" w:rsidDel="00661EAC" w:rsidRDefault="003B66F6" w:rsidP="00661EAC">
      <w:pPr>
        <w:jc w:val="center"/>
        <w:rPr>
          <w:del w:id="361" w:author="Ha01 Hoang Viet" w:date="2023-03-30T13:24:00Z"/>
          <w:i/>
          <w:spacing w:val="-10"/>
          <w:sz w:val="28"/>
        </w:rPr>
        <w:pPrChange w:id="362" w:author="Ha01 Hoang Viet" w:date="2023-03-30T13:24:00Z">
          <w:pPr>
            <w:spacing w:before="120" w:after="120"/>
            <w:ind w:left="177" w:hanging="177"/>
            <w:jc w:val="both"/>
          </w:pPr>
        </w:pPrChange>
      </w:pPr>
      <w:del w:id="363" w:author="Ha01 Hoang Viet" w:date="2023-03-30T13:24:00Z">
        <w:r w:rsidRPr="005B632F" w:rsidDel="00661EAC">
          <w:rPr>
            <w:i/>
            <w:spacing w:val="-10"/>
            <w:sz w:val="28"/>
          </w:rPr>
          <w:delText xml:space="preserve">- Giảm </w:delText>
        </w:r>
        <w:r w:rsidDel="00661EAC">
          <w:rPr>
            <w:i/>
            <w:spacing w:val="-10"/>
            <w:sz w:val="28"/>
          </w:rPr>
          <w:delText>…</w:delText>
        </w:r>
        <w:r w:rsidRPr="005B632F" w:rsidDel="00661EAC">
          <w:rPr>
            <w:i/>
            <w:spacing w:val="-10"/>
            <w:sz w:val="28"/>
          </w:rPr>
          <w:delText xml:space="preserve"> đơn vị sử dụng DVC do </w:delText>
        </w:r>
        <w:r w:rsidDel="00661EAC">
          <w:rPr>
            <w:i/>
            <w:spacing w:val="-10"/>
            <w:sz w:val="28"/>
          </w:rPr>
          <w:delText>…………………</w:delText>
        </w:r>
      </w:del>
    </w:p>
    <w:p w:rsidR="003B66F6" w:rsidRPr="005B632F" w:rsidDel="00661EAC" w:rsidRDefault="003B66F6" w:rsidP="00661EAC">
      <w:pPr>
        <w:jc w:val="center"/>
        <w:rPr>
          <w:del w:id="364" w:author="Ha01 Hoang Viet" w:date="2023-03-30T13:24:00Z"/>
          <w:i/>
          <w:spacing w:val="-10"/>
          <w:sz w:val="28"/>
        </w:rPr>
        <w:pPrChange w:id="365" w:author="Ha01 Hoang Viet" w:date="2023-03-30T13:24:00Z">
          <w:pPr>
            <w:spacing w:before="120" w:after="120"/>
            <w:ind w:left="177" w:hanging="177"/>
            <w:jc w:val="both"/>
          </w:pPr>
        </w:pPrChange>
      </w:pPr>
      <w:del w:id="366" w:author="Ha01 Hoang Viet" w:date="2023-03-30T13:24:00Z">
        <w:r w:rsidRPr="005B632F" w:rsidDel="00661EAC">
          <w:rPr>
            <w:i/>
            <w:spacing w:val="-10"/>
            <w:sz w:val="28"/>
          </w:rPr>
          <w:delText xml:space="preserve">- </w:delText>
        </w:r>
        <w:r w:rsidDel="00661EAC">
          <w:rPr>
            <w:i/>
            <w:spacing w:val="-10"/>
            <w:sz w:val="28"/>
          </w:rPr>
          <w:delText>……</w:delText>
        </w:r>
        <w:r w:rsidRPr="005B632F" w:rsidDel="00661EAC">
          <w:rPr>
            <w:i/>
            <w:spacing w:val="-10"/>
            <w:sz w:val="28"/>
          </w:rPr>
          <w:delText xml:space="preserve"> đơn vị chưa kết nối thành công đã được gửi hướng dẫn xử lý.</w:delText>
        </w:r>
      </w:del>
    </w:p>
    <w:p w:rsidR="003B66F6" w:rsidDel="00661EAC" w:rsidRDefault="003B66F6" w:rsidP="00661EAC">
      <w:pPr>
        <w:jc w:val="center"/>
        <w:rPr>
          <w:del w:id="367" w:author="Ha01 Hoang Viet" w:date="2023-03-30T13:24:00Z"/>
          <w:i/>
          <w:spacing w:val="-10"/>
          <w:sz w:val="28"/>
        </w:rPr>
        <w:pPrChange w:id="368" w:author="Ha01 Hoang Viet" w:date="2023-03-30T13:24:00Z">
          <w:pPr/>
        </w:pPrChange>
      </w:pPr>
      <w:del w:id="369" w:author="Ha01 Hoang Viet" w:date="2023-03-30T13:24:00Z">
        <w:r w:rsidRPr="005B632F" w:rsidDel="00661EAC">
          <w:rPr>
            <w:i/>
            <w:spacing w:val="-10"/>
            <w:sz w:val="28"/>
          </w:rPr>
          <w:delText xml:space="preserve">- </w:delText>
        </w:r>
        <w:r w:rsidDel="00661EAC">
          <w:rPr>
            <w:i/>
            <w:spacing w:val="-10"/>
            <w:sz w:val="28"/>
          </w:rPr>
          <w:delText>……</w:delText>
        </w:r>
        <w:r w:rsidRPr="005B632F" w:rsidDel="00661EAC">
          <w:rPr>
            <w:i/>
            <w:spacing w:val="-10"/>
            <w:sz w:val="28"/>
          </w:rPr>
          <w:delText xml:space="preserve"> đơn vị sử dụng PMKT không có khả năng kết nối và </w:delText>
        </w:r>
        <w:r w:rsidDel="00661EAC">
          <w:rPr>
            <w:i/>
            <w:spacing w:val="-10"/>
            <w:sz w:val="28"/>
          </w:rPr>
          <w:delText>……</w:delText>
        </w:r>
        <w:r w:rsidRPr="005B632F" w:rsidDel="00661EAC">
          <w:rPr>
            <w:i/>
            <w:spacing w:val="-10"/>
            <w:sz w:val="28"/>
          </w:rPr>
          <w:delText xml:space="preserve"> đơn vị mới thành lập chưa đăng ký kết nối DVC.</w:delText>
        </w:r>
      </w:del>
    </w:p>
    <w:p w:rsidR="003B66F6" w:rsidDel="00661EAC" w:rsidRDefault="003B66F6" w:rsidP="00661EAC">
      <w:pPr>
        <w:jc w:val="center"/>
        <w:rPr>
          <w:del w:id="370" w:author="Ha01 Hoang Viet" w:date="2023-03-30T13:24:00Z"/>
          <w:rFonts w:ascii="Times New Roman Bold" w:hAnsi="Times New Roman Bold"/>
          <w:b/>
          <w:spacing w:val="-10"/>
          <w:sz w:val="28"/>
        </w:rPr>
        <w:pPrChange w:id="371" w:author="Ha01 Hoang Viet" w:date="2023-03-30T13:24:00Z">
          <w:pPr/>
        </w:pPrChange>
      </w:pPr>
      <w:del w:id="372" w:author="Ha01 Hoang Viet" w:date="2023-03-30T13:24:00Z">
        <w:r w:rsidDel="00661EAC">
          <w:rPr>
            <w:i/>
            <w:spacing w:val="-10"/>
            <w:sz w:val="28"/>
          </w:rPr>
          <w:delText>- ……………………………..</w:delText>
        </w:r>
      </w:del>
    </w:p>
    <w:p w:rsidR="003B66F6" w:rsidDel="00661EAC" w:rsidRDefault="003B66F6" w:rsidP="00661EAC">
      <w:pPr>
        <w:jc w:val="center"/>
        <w:rPr>
          <w:del w:id="373" w:author="Ha01 Hoang Viet" w:date="2023-03-30T13:24:00Z"/>
          <w:rFonts w:ascii="Times New Roman Bold" w:hAnsi="Times New Roman Bold"/>
          <w:b/>
          <w:spacing w:val="-10"/>
          <w:sz w:val="26"/>
        </w:rPr>
        <w:pPrChange w:id="374" w:author="Ha01 Hoang Viet" w:date="2023-03-30T13:24:00Z">
          <w:pPr>
            <w:tabs>
              <w:tab w:val="center" w:pos="1988"/>
              <w:tab w:val="center" w:pos="6523"/>
            </w:tabs>
          </w:pPr>
        </w:pPrChange>
      </w:pPr>
    </w:p>
    <w:p w:rsidR="003B66F6" w:rsidRPr="00343AD6" w:rsidDel="00661EAC" w:rsidRDefault="003B66F6" w:rsidP="00661EAC">
      <w:pPr>
        <w:jc w:val="center"/>
        <w:rPr>
          <w:del w:id="375" w:author="Ha01 Hoang Viet" w:date="2023-03-30T13:24:00Z"/>
          <w:rFonts w:ascii="Times New Roman Bold" w:hAnsi="Times New Roman Bold"/>
          <w:b/>
          <w:spacing w:val="-10"/>
          <w:sz w:val="26"/>
        </w:rPr>
        <w:pPrChange w:id="376" w:author="Ha01 Hoang Viet" w:date="2023-03-30T13:24:00Z">
          <w:pPr>
            <w:tabs>
              <w:tab w:val="center" w:pos="1988"/>
              <w:tab w:val="center" w:pos="6523"/>
            </w:tabs>
          </w:pPr>
        </w:pPrChange>
      </w:pPr>
      <w:del w:id="377" w:author="Ha01 Hoang Viet" w:date="2023-03-30T13:24:00Z">
        <w:r w:rsidRPr="00343AD6" w:rsidDel="00661EAC">
          <w:rPr>
            <w:rFonts w:ascii="Times New Roman Bold" w:hAnsi="Times New Roman Bold"/>
            <w:b/>
            <w:spacing w:val="-10"/>
            <w:sz w:val="26"/>
          </w:rPr>
          <w:tab/>
          <w:delText>LẬP BIỂU</w:delText>
        </w:r>
        <w:r w:rsidRPr="00343AD6" w:rsidDel="00661EAC">
          <w:rPr>
            <w:rFonts w:ascii="Times New Roman Bold" w:hAnsi="Times New Roman Bold"/>
            <w:b/>
            <w:spacing w:val="-10"/>
            <w:sz w:val="26"/>
          </w:rPr>
          <w:tab/>
          <w:delText>GIÁM ĐỐC (TRƯỞNG PHÒNG)</w:delText>
        </w:r>
      </w:del>
    </w:p>
    <w:p w:rsidR="003B66F6" w:rsidDel="00661EAC" w:rsidRDefault="003B66F6" w:rsidP="00661EAC">
      <w:pPr>
        <w:jc w:val="center"/>
        <w:rPr>
          <w:del w:id="378" w:author="Ha01 Hoang Viet" w:date="2023-03-30T13:24:00Z"/>
          <w:rFonts w:ascii="Times New Roman Bold" w:hAnsi="Times New Roman Bold"/>
          <w:b/>
          <w:spacing w:val="-10"/>
          <w:sz w:val="28"/>
        </w:rPr>
        <w:pPrChange w:id="379" w:author="Ha01 Hoang Viet" w:date="2023-03-30T13:24:00Z">
          <w:pPr>
            <w:tabs>
              <w:tab w:val="center" w:pos="1988"/>
              <w:tab w:val="center" w:pos="6523"/>
            </w:tabs>
          </w:pPr>
        </w:pPrChange>
      </w:pPr>
    </w:p>
    <w:p w:rsidR="003B66F6" w:rsidDel="00661EAC" w:rsidRDefault="003B66F6" w:rsidP="00661EAC">
      <w:pPr>
        <w:jc w:val="center"/>
        <w:rPr>
          <w:del w:id="380" w:author="Ha01 Hoang Viet" w:date="2023-03-30T13:24:00Z"/>
          <w:rFonts w:ascii="Times New Roman Bold" w:hAnsi="Times New Roman Bold"/>
          <w:b/>
          <w:spacing w:val="-10"/>
          <w:sz w:val="28"/>
        </w:rPr>
        <w:pPrChange w:id="381" w:author="Ha01 Hoang Viet" w:date="2023-03-30T13:24:00Z">
          <w:pPr>
            <w:tabs>
              <w:tab w:val="center" w:pos="1988"/>
              <w:tab w:val="center" w:pos="6523"/>
            </w:tabs>
          </w:pPr>
        </w:pPrChange>
      </w:pPr>
    </w:p>
    <w:p w:rsidR="003B66F6" w:rsidDel="00661EAC" w:rsidRDefault="003B66F6" w:rsidP="00661EAC">
      <w:pPr>
        <w:jc w:val="center"/>
        <w:rPr>
          <w:del w:id="382" w:author="Ha01 Hoang Viet" w:date="2023-03-30T13:24:00Z"/>
          <w:rFonts w:ascii="Times New Roman Bold" w:hAnsi="Times New Roman Bold"/>
          <w:b/>
          <w:spacing w:val="-10"/>
          <w:sz w:val="28"/>
        </w:rPr>
        <w:pPrChange w:id="383" w:author="Ha01 Hoang Viet" w:date="2023-03-30T13:24:00Z">
          <w:pPr>
            <w:tabs>
              <w:tab w:val="center" w:pos="1988"/>
              <w:tab w:val="center" w:pos="6523"/>
            </w:tabs>
          </w:pPr>
        </w:pPrChange>
      </w:pPr>
    </w:p>
    <w:p w:rsidR="003B66F6" w:rsidRPr="00B93CB3" w:rsidDel="00661EAC" w:rsidRDefault="003B66F6" w:rsidP="00661EAC">
      <w:pPr>
        <w:jc w:val="center"/>
        <w:rPr>
          <w:del w:id="384" w:author="Ha01 Hoang Viet" w:date="2023-03-30T13:24:00Z"/>
          <w:rFonts w:ascii="Times New Roman Bold" w:hAnsi="Times New Roman Bold"/>
          <w:b/>
          <w:spacing w:val="-10"/>
          <w:sz w:val="28"/>
        </w:rPr>
        <w:pPrChange w:id="385" w:author="Ha01 Hoang Viet" w:date="2023-03-30T13:24:00Z">
          <w:pPr>
            <w:tabs>
              <w:tab w:val="center" w:pos="1988"/>
              <w:tab w:val="center" w:pos="6523"/>
            </w:tabs>
          </w:pPr>
        </w:pPrChange>
      </w:pPr>
      <w:del w:id="386" w:author="Ha01 Hoang Viet" w:date="2023-03-30T13:24:00Z">
        <w:r w:rsidDel="00661EAC">
          <w:rPr>
            <w:rFonts w:ascii="Times New Roman Bold" w:hAnsi="Times New Roman Bold"/>
            <w:b/>
            <w:spacing w:val="-10"/>
            <w:sz w:val="28"/>
          </w:rPr>
          <w:tab/>
        </w:r>
        <w:r w:rsidDel="00661EAC">
          <w:rPr>
            <w:rFonts w:ascii="Times New Roman Bold" w:hAnsi="Times New Roman Bold"/>
            <w:b/>
            <w:spacing w:val="-10"/>
            <w:sz w:val="28"/>
          </w:rPr>
          <w:tab/>
        </w:r>
      </w:del>
    </w:p>
    <w:p w:rsidR="003B66F6" w:rsidDel="00661EAC" w:rsidRDefault="003B66F6" w:rsidP="00661EAC">
      <w:pPr>
        <w:jc w:val="center"/>
        <w:rPr>
          <w:del w:id="387" w:author="Ha01 Hoang Viet" w:date="2023-03-30T13:24:00Z"/>
          <w:rFonts w:ascii="Times New Roman Bold" w:hAnsi="Times New Roman Bold"/>
          <w:b/>
          <w:spacing w:val="-10"/>
          <w:sz w:val="28"/>
        </w:rPr>
        <w:pPrChange w:id="388" w:author="Ha01 Hoang Viet" w:date="2023-03-30T13:24:00Z">
          <w:pPr/>
        </w:pPrChange>
      </w:pPr>
    </w:p>
    <w:p w:rsidR="003B66F6" w:rsidDel="00661EAC" w:rsidRDefault="003B66F6" w:rsidP="00661EAC">
      <w:pPr>
        <w:jc w:val="center"/>
        <w:rPr>
          <w:del w:id="389" w:author="Ha01 Hoang Viet" w:date="2023-03-30T13:24:00Z"/>
          <w:rFonts w:ascii="Times New Roman Bold" w:hAnsi="Times New Roman Bold"/>
          <w:b/>
          <w:spacing w:val="-10"/>
          <w:sz w:val="28"/>
        </w:rPr>
        <w:pPrChange w:id="390" w:author="Ha01 Hoang Viet" w:date="2023-03-30T13:24:00Z">
          <w:pPr/>
        </w:pPrChange>
      </w:pPr>
      <w:del w:id="391" w:author="Ha01 Hoang Viet" w:date="2023-03-30T13:24:00Z">
        <w:r w:rsidDel="00661EAC">
          <w:rPr>
            <w:rFonts w:ascii="Times New Roman Bold" w:hAnsi="Times New Roman Bold"/>
            <w:b/>
            <w:spacing w:val="-10"/>
            <w:sz w:val="28"/>
          </w:rPr>
          <w:br w:type="page"/>
        </w:r>
      </w:del>
    </w:p>
    <w:p w:rsidR="003B66F6" w:rsidDel="00661EAC" w:rsidRDefault="003B66F6" w:rsidP="00661EAC">
      <w:pPr>
        <w:jc w:val="center"/>
        <w:rPr>
          <w:del w:id="392" w:author="Ha01 Hoang Viet" w:date="2023-03-30T13:24:00Z"/>
          <w:rFonts w:ascii="Times New Roman Bold" w:hAnsi="Times New Roman Bold"/>
          <w:b/>
          <w:spacing w:val="-10"/>
          <w:sz w:val="28"/>
        </w:rPr>
        <w:pPrChange w:id="393" w:author="Ha01 Hoang Viet" w:date="2023-03-30T13:24:00Z">
          <w:pPr>
            <w:jc w:val="center"/>
            <w:outlineLvl w:val="0"/>
          </w:pPr>
        </w:pPrChange>
      </w:pPr>
      <w:del w:id="394" w:author="Ha01 Hoang Viet" w:date="2023-03-30T13:24:00Z">
        <w:r w:rsidDel="00661EAC">
          <w:rPr>
            <w:rFonts w:ascii="Times New Roman Bold" w:hAnsi="Times New Roman Bold"/>
            <w:b/>
            <w:spacing w:val="-10"/>
            <w:sz w:val="28"/>
          </w:rPr>
          <w:delText>Phụ lục</w:delText>
        </w:r>
        <w:r w:rsidR="0077770E" w:rsidDel="00661EAC">
          <w:rPr>
            <w:rFonts w:ascii="Times New Roman Bold" w:hAnsi="Times New Roman Bold"/>
            <w:b/>
            <w:spacing w:val="-10"/>
            <w:sz w:val="28"/>
          </w:rPr>
          <w:delText xml:space="preserve"> số 04</w:delText>
        </w:r>
      </w:del>
    </w:p>
    <w:p w:rsidR="00AF00C5" w:rsidRPr="003B66F6" w:rsidDel="00661EAC" w:rsidRDefault="00AF00C5" w:rsidP="00661EAC">
      <w:pPr>
        <w:jc w:val="center"/>
        <w:rPr>
          <w:del w:id="395" w:author="Ha01 Hoang Viet" w:date="2023-03-30T13:24:00Z"/>
          <w:rFonts w:ascii="Times New Roman Bold" w:hAnsi="Times New Roman Bold"/>
          <w:b/>
          <w:sz w:val="28"/>
        </w:rPr>
        <w:pPrChange w:id="396" w:author="Ha01 Hoang Viet" w:date="2023-03-30T13:24:00Z">
          <w:pPr>
            <w:jc w:val="center"/>
          </w:pPr>
        </w:pPrChange>
      </w:pPr>
      <w:del w:id="397" w:author="Ha01 Hoang Viet" w:date="2023-03-30T13:24:00Z">
        <w:r w:rsidRPr="003B66F6" w:rsidDel="00661EAC">
          <w:rPr>
            <w:rFonts w:ascii="Times New Roman Bold" w:hAnsi="Times New Roman Bold"/>
            <w:b/>
            <w:sz w:val="28"/>
          </w:rPr>
          <w:delText>HƯỚNG DẪN KẾT NỐI PHẦN MỀM KẾ TOÁN CỦA CÁC TỔ CHỨC, ĐƠN VỊ</w:delText>
        </w:r>
        <w:r w:rsidR="00B93CB3" w:rsidRPr="003B66F6" w:rsidDel="00661EAC">
          <w:rPr>
            <w:rFonts w:ascii="Times New Roman Bold" w:hAnsi="Times New Roman Bold"/>
            <w:b/>
            <w:sz w:val="28"/>
          </w:rPr>
          <w:delText xml:space="preserve"> </w:delText>
        </w:r>
        <w:r w:rsidRPr="003B66F6" w:rsidDel="00661EAC">
          <w:rPr>
            <w:rFonts w:ascii="Times New Roman Bold" w:hAnsi="Times New Roman Bold"/>
            <w:b/>
            <w:sz w:val="28"/>
          </w:rPr>
          <w:delText xml:space="preserve">VÀO HỆ THỐNG </w:delText>
        </w:r>
        <w:r w:rsidR="003B66F6" w:rsidDel="00661EAC">
          <w:rPr>
            <w:rFonts w:ascii="Times New Roman Bold" w:hAnsi="Times New Roman Bold"/>
            <w:b/>
            <w:sz w:val="28"/>
          </w:rPr>
          <w:delText>DVC-</w:delText>
        </w:r>
        <w:r w:rsidRPr="003B66F6" w:rsidDel="00661EAC">
          <w:rPr>
            <w:rFonts w:ascii="Times New Roman Bold" w:hAnsi="Times New Roman Bold"/>
            <w:b/>
            <w:sz w:val="28"/>
          </w:rPr>
          <w:delText>T</w:delText>
        </w:r>
        <w:r w:rsidR="003B66F6" w:rsidDel="00661EAC">
          <w:rPr>
            <w:rFonts w:ascii="Times New Roman Bold" w:hAnsi="Times New Roman Bold"/>
            <w:b/>
            <w:sz w:val="28"/>
          </w:rPr>
          <w:delText>T</w:delText>
        </w:r>
        <w:r w:rsidRPr="003B66F6" w:rsidDel="00661EAC">
          <w:rPr>
            <w:rFonts w:ascii="Times New Roman Bold" w:hAnsi="Times New Roman Bold"/>
            <w:b/>
            <w:sz w:val="28"/>
          </w:rPr>
          <w:delText xml:space="preserve"> KHO BẠC NHÀ NƯỚC</w:delText>
        </w:r>
      </w:del>
    </w:p>
    <w:p w:rsidR="00210A01" w:rsidRPr="00E94390" w:rsidDel="00661EAC" w:rsidRDefault="00210A01" w:rsidP="00661EAC">
      <w:pPr>
        <w:jc w:val="center"/>
        <w:rPr>
          <w:del w:id="398" w:author="Ha01 Hoang Viet" w:date="2023-03-30T13:24:00Z"/>
          <w:i/>
          <w:spacing w:val="-10"/>
          <w:sz w:val="26"/>
        </w:rPr>
        <w:pPrChange w:id="399" w:author="Ha01 Hoang Viet" w:date="2023-03-30T13:24:00Z">
          <w:pPr>
            <w:jc w:val="center"/>
          </w:pPr>
        </w:pPrChange>
      </w:pPr>
      <w:del w:id="400" w:author="Ha01 Hoang Viet" w:date="2023-03-30T13:24:00Z">
        <w:r w:rsidRPr="00E94390" w:rsidDel="00661EAC">
          <w:rPr>
            <w:i/>
            <w:spacing w:val="-10"/>
            <w:sz w:val="26"/>
          </w:rPr>
          <w:delText>(Kèm theo Công văn số       /KBTN-KTNN ngày      /3/2023 của KBNN Thái Nguyên)</w:delText>
        </w:r>
      </w:del>
    </w:p>
    <w:p w:rsidR="00210A01" w:rsidRPr="00AF00C5" w:rsidDel="00661EAC" w:rsidRDefault="00BE66EF" w:rsidP="00661EAC">
      <w:pPr>
        <w:jc w:val="center"/>
        <w:rPr>
          <w:del w:id="401" w:author="Ha01 Hoang Viet" w:date="2023-03-30T13:24:00Z"/>
          <w:rFonts w:ascii="Times New Roman Bold" w:hAnsi="Times New Roman Bold"/>
          <w:b/>
          <w:spacing w:val="-10"/>
          <w:sz w:val="28"/>
        </w:rPr>
        <w:pPrChange w:id="402" w:author="Ha01 Hoang Viet" w:date="2023-03-30T13:24:00Z">
          <w:pPr>
            <w:jc w:val="center"/>
          </w:pPr>
        </w:pPrChange>
      </w:pPr>
      <w:del w:id="403" w:author="Ha01 Hoang Viet" w:date="2023-03-30T13:24:00Z">
        <w:r w:rsidDel="00661EAC">
          <w:rPr>
            <w:b/>
            <w:color w:val="000000"/>
            <w:sz w:val="26"/>
            <w:szCs w:val="26"/>
          </w:rPr>
          <mc:AlternateContent>
            <mc:Choice Requires="wps">
              <w:drawing>
                <wp:anchor distT="0" distB="0" distL="114300" distR="114300" simplePos="0" relativeHeight="251674112" behindDoc="0" locked="0" layoutInCell="1" allowOverlap="1" wp14:anchorId="534C5673" wp14:editId="329D5604">
                  <wp:simplePos x="0" y="0"/>
                  <wp:positionH relativeFrom="page">
                    <wp:posOffset>1080135</wp:posOffset>
                  </wp:positionH>
                  <wp:positionV relativeFrom="paragraph">
                    <wp:posOffset>0</wp:posOffset>
                  </wp:positionV>
                  <wp:extent cx="5613400" cy="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5613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3D5032" id="Straight Connector 1" o:spid="_x0000_s1026" style="position:absolute;z-index:2516741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85.05pt,0" to="527.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" strokecolor="#5b9bd5 [3204]" strokeweight=".5pt">
                  <v:stroke joinstyle="miter"/>
                  <w10:wrap anchorx="page"/>
                </v:line>
              </w:pict>
            </mc:Fallback>
          </mc:AlternateContent>
        </w:r>
      </w:del>
    </w:p>
    <w:p w:rsidR="00AF00C5" w:rsidRPr="00AF00C5" w:rsidDel="00661EAC" w:rsidRDefault="00AF00C5" w:rsidP="00661EAC">
      <w:pPr>
        <w:jc w:val="center"/>
        <w:rPr>
          <w:del w:id="404" w:author="Ha01 Hoang Viet" w:date="2023-03-30T13:24:00Z"/>
          <w:b/>
          <w:sz w:val="28"/>
        </w:rPr>
        <w:pPrChange w:id="405" w:author="Ha01 Hoang Viet" w:date="2023-03-30T13:24:00Z">
          <w:pPr/>
        </w:pPrChange>
      </w:pPr>
    </w:p>
    <w:p w:rsidR="00AF00C5" w:rsidRPr="00AF00C5" w:rsidDel="00661EAC" w:rsidRDefault="00AF00C5" w:rsidP="00661EAC">
      <w:pPr>
        <w:jc w:val="center"/>
        <w:rPr>
          <w:del w:id="406" w:author="Ha01 Hoang Viet" w:date="2023-03-30T13:24:00Z"/>
          <w:b/>
          <w:sz w:val="28"/>
        </w:rPr>
        <w:pPrChange w:id="407" w:author="Ha01 Hoang Viet" w:date="2023-03-30T13:24:00Z">
          <w:pPr>
            <w:spacing w:before="120"/>
            <w:outlineLvl w:val="1"/>
          </w:pPr>
        </w:pPrChange>
      </w:pPr>
      <w:del w:id="408" w:author="Ha01 Hoang Viet" w:date="2023-03-30T13:24:00Z">
        <w:r w:rsidRPr="00AF00C5" w:rsidDel="00661EAC">
          <w:rPr>
            <w:b/>
            <w:sz w:val="28"/>
          </w:rPr>
          <w:delText xml:space="preserve">1. </w:delText>
        </w:r>
        <w:r w:rsidRPr="00AF00C5" w:rsidDel="00661EAC">
          <w:rPr>
            <w:b/>
            <w:sz w:val="28"/>
            <w:u w:val="single"/>
          </w:rPr>
          <w:delText>Đối với các đơn vị chưa đăng ký kết nối</w:delText>
        </w:r>
        <w:r w:rsidRPr="00AF00C5" w:rsidDel="00661EAC">
          <w:rPr>
            <w:b/>
            <w:sz w:val="28"/>
          </w:rPr>
          <w:delText>:</w:delText>
        </w:r>
      </w:del>
    </w:p>
    <w:p w:rsidR="00AF00C5" w:rsidRPr="00AF00C5" w:rsidDel="00661EAC" w:rsidRDefault="00AF00C5" w:rsidP="00661EAC">
      <w:pPr>
        <w:jc w:val="center"/>
        <w:rPr>
          <w:del w:id="409" w:author="Ha01 Hoang Viet" w:date="2023-03-30T13:24:00Z"/>
          <w:sz w:val="28"/>
        </w:rPr>
        <w:pPrChange w:id="410" w:author="Ha01 Hoang Viet" w:date="2023-03-30T13:24:00Z">
          <w:pPr>
            <w:spacing w:before="120"/>
            <w:ind w:firstLine="709"/>
            <w:jc w:val="both"/>
          </w:pPr>
        </w:pPrChange>
      </w:pPr>
      <w:del w:id="411" w:author="Ha01 Hoang Viet" w:date="2023-03-30T13:24:00Z">
        <w:r w:rsidRPr="00AF00C5" w:rsidDel="00661EAC">
          <w:rPr>
            <w:sz w:val="28"/>
          </w:rPr>
          <w:delText>- Đơn vị lập và gửi “</w:delText>
        </w:r>
        <w:r w:rsidRPr="00AF00C5" w:rsidDel="00661EAC">
          <w:rPr>
            <w:b/>
            <w:color w:val="000000"/>
            <w:sz w:val="28"/>
            <w:szCs w:val="26"/>
          </w:rPr>
          <w:delText>Thông báo của khách hàng về việc đăng ký sử dụng ứng dụng, dịch vụ của Kho bạc Nhà nước</w:delText>
        </w:r>
        <w:r w:rsidRPr="00AF00C5" w:rsidDel="00661EAC">
          <w:rPr>
            <w:sz w:val="28"/>
          </w:rPr>
          <w:delText>” cho KBNN tại địa phương, nơi đơn vị giao dịch (Mẫu kèm theo Quyết định số 935/QĐ-KBNN ngày 04/3/2022).</w:delText>
        </w:r>
      </w:del>
    </w:p>
    <w:p w:rsidR="00AF00C5" w:rsidRPr="00AF00C5" w:rsidDel="00661EAC" w:rsidRDefault="00AF00C5" w:rsidP="00661EAC">
      <w:pPr>
        <w:jc w:val="center"/>
        <w:rPr>
          <w:del w:id="412" w:author="Ha01 Hoang Viet" w:date="2023-03-30T13:24:00Z"/>
          <w:sz w:val="28"/>
        </w:rPr>
        <w:pPrChange w:id="413" w:author="Ha01 Hoang Viet" w:date="2023-03-30T13:24:00Z">
          <w:pPr>
            <w:spacing w:before="120"/>
            <w:ind w:firstLine="709"/>
            <w:jc w:val="both"/>
          </w:pPr>
        </w:pPrChange>
      </w:pPr>
      <w:del w:id="414" w:author="Ha01 Hoang Viet" w:date="2023-03-30T13:24:00Z">
        <w:r w:rsidRPr="00AF00C5" w:rsidDel="00661EAC">
          <w:rPr>
            <w:sz w:val="28"/>
          </w:rPr>
          <w:delText>- KBNN địa phương gửi file Excel “</w:delText>
        </w:r>
        <w:r w:rsidRPr="00AF00C5" w:rsidDel="00661EAC">
          <w:rPr>
            <w:b/>
            <w:sz w:val="28"/>
          </w:rPr>
          <w:delText>Danh sách khách hàng đăng ký sử dụng ứng dụng, dịch vụ của Kho bạc Nhà nước</w:delText>
        </w:r>
        <w:r w:rsidRPr="00AF00C5" w:rsidDel="00661EAC">
          <w:rPr>
            <w:sz w:val="28"/>
          </w:rPr>
          <w:delText>” cho bộ phận Tin học KBNN Tỉnh để bộ phận Tin học tổng hợp danh sách gửi cho Cục CNTT KBNN thực hiện mở cổng kết nối cho đơn vị (Mẫu kèm theo Công văn số 1375/KBNN-CNTT ngày 29/3/2022).</w:delText>
        </w:r>
      </w:del>
    </w:p>
    <w:p w:rsidR="00AF00C5" w:rsidRPr="00AF00C5" w:rsidDel="00661EAC" w:rsidRDefault="00AF00C5" w:rsidP="00661EAC">
      <w:pPr>
        <w:jc w:val="center"/>
        <w:rPr>
          <w:del w:id="415" w:author="Ha01 Hoang Viet" w:date="2023-03-30T13:24:00Z"/>
          <w:sz w:val="28"/>
          <w:lang w:val="vi-VN"/>
        </w:rPr>
        <w:pPrChange w:id="416" w:author="Ha01 Hoang Viet" w:date="2023-03-30T13:24:00Z">
          <w:pPr>
            <w:spacing w:before="120"/>
            <w:ind w:firstLine="709"/>
            <w:jc w:val="both"/>
          </w:pPr>
        </w:pPrChange>
      </w:pPr>
      <w:del w:id="417" w:author="Ha01 Hoang Viet" w:date="2023-03-30T13:24:00Z">
        <w:r w:rsidRPr="00AF00C5" w:rsidDel="00661EAC">
          <w:rPr>
            <w:sz w:val="28"/>
            <w:lang w:val="vi-VN"/>
          </w:rPr>
          <w:delText xml:space="preserve">- </w:delText>
        </w:r>
        <w:r w:rsidRPr="00AF00C5" w:rsidDel="00661EAC">
          <w:rPr>
            <w:sz w:val="28"/>
          </w:rPr>
          <w:delText xml:space="preserve">Sau khi Kho bạc Nhà nước mở cổng kết nối </w:delText>
        </w:r>
        <w:r w:rsidRPr="00AF00C5" w:rsidDel="00661EAC">
          <w:rPr>
            <w:sz w:val="28"/>
            <w:lang w:val="vi-VN"/>
          </w:rPr>
          <w:delText xml:space="preserve">sẽ gửi thông báo tới địa chỉ </w:delText>
        </w:r>
        <w:r w:rsidRPr="00AF00C5" w:rsidDel="00661EAC">
          <w:rPr>
            <w:sz w:val="28"/>
            <w:u w:val="single"/>
            <w:lang w:val="vi-VN"/>
          </w:rPr>
          <w:delText>email đơn vị đã đăng ký trên hệ thống DVC-TT</w:delText>
        </w:r>
        <w:r w:rsidRPr="00AF00C5" w:rsidDel="00661EAC">
          <w:rPr>
            <w:sz w:val="28"/>
            <w:lang w:val="vi-VN"/>
          </w:rPr>
          <w:delText>. Kể từ thời điểm nhận được email thông báo, đơn vị có thể sử dụng tính năng kết nối trao đổi dữ liệu từ phần mềm kế toán của đơn vị với DVC-TT Kho bạc Nhà nước.</w:delText>
        </w:r>
      </w:del>
    </w:p>
    <w:p w:rsidR="00AF00C5" w:rsidRPr="00AF00C5" w:rsidDel="00661EAC" w:rsidRDefault="00AF00C5" w:rsidP="00661EAC">
      <w:pPr>
        <w:jc w:val="center"/>
        <w:rPr>
          <w:del w:id="418" w:author="Ha01 Hoang Viet" w:date="2023-03-30T13:24:00Z"/>
          <w:sz w:val="28"/>
          <w:lang w:val="vi-VN"/>
        </w:rPr>
        <w:pPrChange w:id="419" w:author="Ha01 Hoang Viet" w:date="2023-03-30T13:24:00Z">
          <w:pPr>
            <w:spacing w:before="120"/>
            <w:ind w:firstLine="709"/>
            <w:jc w:val="both"/>
          </w:pPr>
        </w:pPrChange>
      </w:pPr>
      <w:del w:id="420" w:author="Ha01 Hoang Viet" w:date="2023-03-30T13:24:00Z">
        <w:r w:rsidRPr="00AF00C5" w:rsidDel="00661EAC">
          <w:rPr>
            <w:sz w:val="28"/>
            <w:lang w:val="vi-VN"/>
          </w:rPr>
          <w:delText xml:space="preserve">Để kiểm tra khả năng kết nối thành công hay không, đơn vị sử dụng chức năng </w:delText>
        </w:r>
        <w:r w:rsidRPr="00AF00C5" w:rsidDel="00661EAC">
          <w:rPr>
            <w:b/>
            <w:sz w:val="28"/>
          </w:rPr>
          <w:delText>Kho bạc điện tử\</w:delText>
        </w:r>
        <w:r w:rsidRPr="00AF00C5" w:rsidDel="00661EAC">
          <w:rPr>
            <w:b/>
            <w:sz w:val="28"/>
            <w:lang w:val="vi-VN"/>
          </w:rPr>
          <w:delText>Kết nối DVC</w:delText>
        </w:r>
        <w:r w:rsidRPr="00AF00C5" w:rsidDel="00661EAC">
          <w:rPr>
            <w:b/>
            <w:sz w:val="28"/>
          </w:rPr>
          <w:delText xml:space="preserve"> (</w:delText>
        </w:r>
        <w:r w:rsidRPr="00AF00C5" w:rsidDel="00661EAC">
          <w:rPr>
            <w:sz w:val="28"/>
          </w:rPr>
          <w:delText>hoặc</w:delText>
        </w:r>
        <w:r w:rsidRPr="00AF00C5" w:rsidDel="00661EAC">
          <w:rPr>
            <w:b/>
            <w:sz w:val="28"/>
          </w:rPr>
          <w:delText xml:space="preserve"> Kho bạc trực tuyến\Đăng nhập)</w:delText>
        </w:r>
        <w:r w:rsidRPr="00AF00C5" w:rsidDel="00661EAC">
          <w:rPr>
            <w:sz w:val="28"/>
            <w:lang w:val="vi-VN"/>
          </w:rPr>
          <w:delText xml:space="preserve"> từ phần mềm kế toán của đơn vị.</w:delText>
        </w:r>
      </w:del>
    </w:p>
    <w:p w:rsidR="00AF00C5" w:rsidRPr="00AF00C5" w:rsidDel="00661EAC" w:rsidRDefault="00AF00C5" w:rsidP="00661EAC">
      <w:pPr>
        <w:jc w:val="center"/>
        <w:rPr>
          <w:del w:id="421" w:author="Ha01 Hoang Viet" w:date="2023-03-30T13:24:00Z"/>
          <w:b/>
          <w:sz w:val="28"/>
        </w:rPr>
        <w:pPrChange w:id="422" w:author="Ha01 Hoang Viet" w:date="2023-03-30T13:24:00Z">
          <w:pPr>
            <w:spacing w:before="120"/>
            <w:outlineLvl w:val="1"/>
          </w:pPr>
        </w:pPrChange>
      </w:pPr>
      <w:del w:id="423" w:author="Ha01 Hoang Viet" w:date="2023-03-30T13:24:00Z">
        <w:r w:rsidRPr="00AF00C5" w:rsidDel="00661EAC">
          <w:rPr>
            <w:b/>
            <w:sz w:val="28"/>
            <w:lang w:val="vi-VN"/>
          </w:rPr>
          <w:delText>2</w:delText>
        </w:r>
        <w:r w:rsidRPr="00AF00C5" w:rsidDel="00661EAC">
          <w:rPr>
            <w:b/>
            <w:sz w:val="28"/>
          </w:rPr>
          <w:delText xml:space="preserve">. </w:delText>
        </w:r>
        <w:r w:rsidRPr="00AF00C5" w:rsidDel="00661EAC">
          <w:rPr>
            <w:b/>
            <w:sz w:val="28"/>
            <w:u w:val="single"/>
          </w:rPr>
          <w:delText xml:space="preserve">Đối với các đơn vị </w:delText>
        </w:r>
        <w:r w:rsidRPr="00AF00C5" w:rsidDel="00661EAC">
          <w:rPr>
            <w:b/>
            <w:sz w:val="28"/>
            <w:u w:val="single"/>
            <w:lang w:val="vi-VN"/>
          </w:rPr>
          <w:delText>đã</w:delText>
        </w:r>
        <w:r w:rsidRPr="00AF00C5" w:rsidDel="00661EAC">
          <w:rPr>
            <w:b/>
            <w:sz w:val="28"/>
            <w:u w:val="single"/>
          </w:rPr>
          <w:delText xml:space="preserve"> đăng ký kết nối</w:delText>
        </w:r>
        <w:r w:rsidRPr="00AF00C5" w:rsidDel="00661EAC">
          <w:rPr>
            <w:b/>
            <w:sz w:val="28"/>
          </w:rPr>
          <w:delText>:</w:delText>
        </w:r>
      </w:del>
    </w:p>
    <w:p w:rsidR="00AF00C5" w:rsidRPr="00AF00C5" w:rsidDel="00661EAC" w:rsidRDefault="00AF00C5" w:rsidP="00661EAC">
      <w:pPr>
        <w:jc w:val="center"/>
        <w:rPr>
          <w:del w:id="424" w:author="Ha01 Hoang Viet" w:date="2023-03-30T13:24:00Z"/>
          <w:sz w:val="28"/>
          <w:lang w:val="vi-VN"/>
        </w:rPr>
        <w:pPrChange w:id="425" w:author="Ha01 Hoang Viet" w:date="2023-03-30T13:24:00Z">
          <w:pPr>
            <w:spacing w:before="120"/>
            <w:ind w:firstLine="709"/>
            <w:jc w:val="both"/>
          </w:pPr>
        </w:pPrChange>
      </w:pPr>
      <w:del w:id="426" w:author="Ha01 Hoang Viet" w:date="2023-03-30T13:24:00Z">
        <w:r w:rsidRPr="00AF00C5" w:rsidDel="00661EAC">
          <w:rPr>
            <w:sz w:val="28"/>
          </w:rPr>
          <w:delText xml:space="preserve">- Đơn vị </w:delText>
        </w:r>
        <w:r w:rsidRPr="00AF00C5" w:rsidDel="00661EAC">
          <w:rPr>
            <w:sz w:val="28"/>
            <w:lang w:val="vi-VN"/>
          </w:rPr>
          <w:delText>kiểm tra khả năng kết nối vào hệ thống DVC-TT Kho bạc Nhà nước từ phần mềm kế toán:</w:delText>
        </w:r>
      </w:del>
    </w:p>
    <w:p w:rsidR="00AF00C5" w:rsidDel="00661EAC" w:rsidRDefault="00AF00C5" w:rsidP="00661EAC">
      <w:pPr>
        <w:jc w:val="center"/>
        <w:rPr>
          <w:del w:id="427" w:author="Ha01 Hoang Viet" w:date="2023-03-30T13:24:00Z"/>
          <w:sz w:val="28"/>
          <w:lang w:val="vi-VN"/>
        </w:rPr>
        <w:pPrChange w:id="428" w:author="Ha01 Hoang Viet" w:date="2023-03-30T13:24:00Z">
          <w:pPr>
            <w:spacing w:before="120"/>
            <w:ind w:firstLine="709"/>
            <w:jc w:val="both"/>
          </w:pPr>
        </w:pPrChange>
      </w:pPr>
      <w:del w:id="429" w:author="Ha01 Hoang Viet" w:date="2023-03-30T13:24:00Z">
        <w:r w:rsidRPr="00AF00C5" w:rsidDel="00661EAC">
          <w:rPr>
            <w:sz w:val="28"/>
          </w:rPr>
          <w:delText>*</w:delText>
        </w:r>
        <w:r w:rsidRPr="00AF00C5" w:rsidDel="00661EAC">
          <w:rPr>
            <w:sz w:val="28"/>
            <w:lang w:val="vi-VN"/>
          </w:rPr>
          <w:delText xml:space="preserve"> </w:delText>
        </w:r>
        <w:r w:rsidRPr="00AF00C5" w:rsidDel="00661EAC">
          <w:rPr>
            <w:b/>
            <w:sz w:val="28"/>
            <w:u w:val="single"/>
            <w:lang w:val="vi-VN"/>
          </w:rPr>
          <w:delText>Đối với phần mềm IMAS</w:delText>
        </w:r>
        <w:r w:rsidRPr="00AF00C5" w:rsidDel="00661EAC">
          <w:rPr>
            <w:sz w:val="28"/>
            <w:lang w:val="vi-VN"/>
          </w:rPr>
          <w:delText>: KTV/KTT/CTK sử dụng menu “Kho bạc trực tuyến” -&gt; “Đăng nhập” với tên truy cập và mật khẩu đã được cấp để truy cập hệ thống DVC-TT</w:delText>
        </w:r>
        <w:r w:rsidRPr="00AF00C5" w:rsidDel="00661EAC">
          <w:rPr>
            <w:sz w:val="28"/>
          </w:rPr>
          <w:delText xml:space="preserve"> và đăng ký thông tin đơn vị</w:delText>
        </w:r>
        <w:r w:rsidRPr="00AF00C5" w:rsidDel="00661EAC">
          <w:rPr>
            <w:sz w:val="28"/>
            <w:lang w:val="vi-VN"/>
          </w:rPr>
          <w:delText xml:space="preserve"> như trong hình dưới đây:</w:delText>
        </w:r>
      </w:del>
    </w:p>
    <w:p w:rsidR="00BE66EF" w:rsidRPr="00AF00C5" w:rsidDel="00661EAC" w:rsidRDefault="00BE66EF" w:rsidP="00661EAC">
      <w:pPr>
        <w:jc w:val="center"/>
        <w:rPr>
          <w:del w:id="430" w:author="Ha01 Hoang Viet" w:date="2023-03-30T13:24:00Z"/>
          <w:sz w:val="28"/>
          <w:lang w:val="vi-VN"/>
        </w:rPr>
        <w:pPrChange w:id="431" w:author="Ha01 Hoang Viet" w:date="2023-03-30T13:24:00Z">
          <w:pPr>
            <w:spacing w:before="120"/>
            <w:ind w:firstLine="709"/>
            <w:jc w:val="both"/>
          </w:pPr>
        </w:pPrChange>
      </w:pPr>
    </w:p>
    <w:p w:rsidR="00AF00C5" w:rsidRPr="00AF00C5" w:rsidDel="00661EAC" w:rsidRDefault="00AF00C5" w:rsidP="00661EAC">
      <w:pPr>
        <w:jc w:val="center"/>
        <w:rPr>
          <w:del w:id="432" w:author="Ha01 Hoang Viet" w:date="2023-03-30T13:24:00Z"/>
          <w:sz w:val="28"/>
        </w:rPr>
        <w:pPrChange w:id="433" w:author="Ha01 Hoang Viet" w:date="2023-03-30T13:24:00Z">
          <w:pPr>
            <w:ind w:left="-567"/>
            <w:jc w:val="both"/>
          </w:pPr>
        </w:pPrChange>
      </w:pPr>
      <w:del w:id="434" w:author="Ha01 Hoang Viet" w:date="2023-03-30T13:24:00Z">
        <w:r w:rsidRPr="00AF00C5" w:rsidDel="00661EAC">
          <w:rPr>
            <w:sz w:val="28"/>
          </w:rPr>
          <w:drawing>
            <wp:inline distT="0" distB="0" distL="0" distR="0" wp14:anchorId="58F9A1EE" wp14:editId="7BC6166D">
              <wp:extent cx="6342291" cy="1956390"/>
              <wp:effectExtent l="0" t="0" r="190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74443" cy="1966308"/>
                      </a:xfrm>
                      <a:prstGeom prst="rect">
                        <a:avLst/>
                      </a:prstGeom>
                      <a:noFill/>
                    </pic:spPr>
                  </pic:pic>
                </a:graphicData>
              </a:graphic>
            </wp:inline>
          </w:drawing>
        </w:r>
      </w:del>
    </w:p>
    <w:p w:rsidR="00AF00C5" w:rsidDel="00661EAC" w:rsidRDefault="00AF00C5" w:rsidP="00661EAC">
      <w:pPr>
        <w:jc w:val="center"/>
        <w:rPr>
          <w:del w:id="435" w:author="Ha01 Hoang Viet" w:date="2023-03-30T13:24:00Z"/>
          <w:sz w:val="28"/>
          <w:lang w:val="vi-VN"/>
        </w:rPr>
        <w:pPrChange w:id="436" w:author="Ha01 Hoang Viet" w:date="2023-03-30T13:24:00Z">
          <w:pPr>
            <w:ind w:firstLine="709"/>
            <w:jc w:val="both"/>
          </w:pPr>
        </w:pPrChange>
      </w:pPr>
      <w:del w:id="437" w:author="Ha01 Hoang Viet" w:date="2023-03-30T13:24:00Z">
        <w:r w:rsidRPr="00AF00C5" w:rsidDel="00661EAC">
          <w:rPr>
            <w:sz w:val="28"/>
            <w:lang w:val="vi-VN"/>
          </w:rPr>
          <w:delText xml:space="preserve">(Đơn vị có thể tham khảo video hướng dẫn tại địa chỉ: </w:delText>
        </w:r>
        <w:r w:rsidR="00632945" w:rsidDel="00661EAC">
          <w:fldChar w:fldCharType="begin"/>
        </w:r>
        <w:r w:rsidR="00632945" w:rsidDel="00661EAC">
          <w:delInstrText xml:space="preserve"> HYPERLINK "https://youtu.be/GXylEfhvVZs" </w:delInstrText>
        </w:r>
        <w:r w:rsidR="00632945" w:rsidDel="00661EAC">
          <w:fldChar w:fldCharType="separate"/>
        </w:r>
        <w:r w:rsidRPr="00AF00C5" w:rsidDel="00661EAC">
          <w:rPr>
            <w:rStyle w:val="Hyperlink"/>
            <w:sz w:val="28"/>
            <w:lang w:val="vi-VN"/>
          </w:rPr>
          <w:delText>https://youtu.be/GXylEfhvVZs</w:delText>
        </w:r>
        <w:r w:rsidR="00632945" w:rsidDel="00661EAC">
          <w:rPr>
            <w:rStyle w:val="Hyperlink"/>
            <w:sz w:val="28"/>
            <w:lang w:val="vi-VN"/>
          </w:rPr>
          <w:fldChar w:fldCharType="end"/>
        </w:r>
        <w:r w:rsidRPr="00AF00C5" w:rsidDel="00661EAC">
          <w:rPr>
            <w:sz w:val="28"/>
            <w:lang w:val="vi-VN"/>
          </w:rPr>
          <w:delText xml:space="preserve"> )</w:delText>
        </w:r>
      </w:del>
    </w:p>
    <w:p w:rsidR="00BE66EF" w:rsidRPr="00AF00C5" w:rsidDel="00661EAC" w:rsidRDefault="00BE66EF" w:rsidP="00661EAC">
      <w:pPr>
        <w:jc w:val="center"/>
        <w:rPr>
          <w:del w:id="438" w:author="Ha01 Hoang Viet" w:date="2023-03-30T13:24:00Z"/>
          <w:sz w:val="28"/>
          <w:lang w:val="vi-VN"/>
        </w:rPr>
        <w:pPrChange w:id="439" w:author="Ha01 Hoang Viet" w:date="2023-03-30T13:24:00Z">
          <w:pPr>
            <w:ind w:firstLine="709"/>
            <w:jc w:val="both"/>
          </w:pPr>
        </w:pPrChange>
      </w:pPr>
    </w:p>
    <w:p w:rsidR="00AF00C5" w:rsidRPr="00AF00C5" w:rsidDel="00661EAC" w:rsidRDefault="00AF00C5" w:rsidP="00661EAC">
      <w:pPr>
        <w:jc w:val="center"/>
        <w:rPr>
          <w:del w:id="440" w:author="Ha01 Hoang Viet" w:date="2023-03-30T13:24:00Z"/>
          <w:sz w:val="28"/>
        </w:rPr>
        <w:pPrChange w:id="441" w:author="Ha01 Hoang Viet" w:date="2023-03-30T13:24:00Z">
          <w:pPr>
            <w:ind w:firstLine="709"/>
            <w:jc w:val="both"/>
          </w:pPr>
        </w:pPrChange>
      </w:pPr>
      <w:del w:id="442" w:author="Ha01 Hoang Viet" w:date="2023-03-30T13:24:00Z">
        <w:r w:rsidRPr="00AF00C5" w:rsidDel="00661EAC">
          <w:rPr>
            <w:sz w:val="28"/>
          </w:rPr>
          <w:delText>*</w:delText>
        </w:r>
        <w:r w:rsidRPr="00AF00C5" w:rsidDel="00661EAC">
          <w:rPr>
            <w:sz w:val="28"/>
            <w:lang w:val="vi-VN"/>
          </w:rPr>
          <w:delText xml:space="preserve"> </w:delText>
        </w:r>
        <w:r w:rsidRPr="00AF00C5" w:rsidDel="00661EAC">
          <w:rPr>
            <w:b/>
            <w:sz w:val="28"/>
            <w:u w:val="single"/>
            <w:lang w:val="vi-VN"/>
          </w:rPr>
          <w:delText>Đối với phần mềm MISA:</w:delText>
        </w:r>
        <w:r w:rsidRPr="00AF00C5" w:rsidDel="00661EAC">
          <w:rPr>
            <w:b/>
            <w:sz w:val="28"/>
            <w:u w:val="single"/>
          </w:rPr>
          <w:delText xml:space="preserve"> </w:delText>
        </w:r>
        <w:r w:rsidRPr="00AF00C5" w:rsidDel="00661EAC">
          <w:rPr>
            <w:sz w:val="28"/>
            <w:lang w:val="vi-VN"/>
          </w:rPr>
          <w:delText xml:space="preserve">KTV/KTT/CTK sử dụng menu “Kho bạc </w:delText>
        </w:r>
        <w:r w:rsidRPr="00AF00C5" w:rsidDel="00661EAC">
          <w:rPr>
            <w:sz w:val="28"/>
          </w:rPr>
          <w:delText>điện tử</w:delText>
        </w:r>
        <w:r w:rsidRPr="00AF00C5" w:rsidDel="00661EAC">
          <w:rPr>
            <w:sz w:val="28"/>
            <w:lang w:val="vi-VN"/>
          </w:rPr>
          <w:delText>” -&gt; “</w:delText>
        </w:r>
        <w:r w:rsidRPr="00AF00C5" w:rsidDel="00661EAC">
          <w:rPr>
            <w:sz w:val="28"/>
          </w:rPr>
          <w:delText>Kết nối DVC</w:delText>
        </w:r>
        <w:r w:rsidRPr="00AF00C5" w:rsidDel="00661EAC">
          <w:rPr>
            <w:sz w:val="28"/>
            <w:lang w:val="vi-VN"/>
          </w:rPr>
          <w:delText>” với tên truy cập và mật khẩu đã được cấp để truy cập hệ thống DVC-TT</w:delText>
        </w:r>
        <w:r w:rsidRPr="00AF00C5" w:rsidDel="00661EAC">
          <w:rPr>
            <w:sz w:val="28"/>
          </w:rPr>
          <w:delText xml:space="preserve"> và đăng ký thông tin đơn vị</w:delText>
        </w:r>
        <w:r w:rsidRPr="00AF00C5" w:rsidDel="00661EAC">
          <w:rPr>
            <w:sz w:val="28"/>
            <w:lang w:val="vi-VN"/>
          </w:rPr>
          <w:delText xml:space="preserve"> như trong hình dưới đây:</w:delText>
        </w:r>
      </w:del>
    </w:p>
    <w:p w:rsidR="00AF00C5" w:rsidRPr="00AF00C5" w:rsidDel="00661EAC" w:rsidRDefault="00AF00C5" w:rsidP="00661EAC">
      <w:pPr>
        <w:jc w:val="center"/>
        <w:rPr>
          <w:del w:id="443" w:author="Ha01 Hoang Viet" w:date="2023-03-30T13:24:00Z"/>
          <w:sz w:val="28"/>
        </w:rPr>
        <w:pPrChange w:id="444" w:author="Ha01 Hoang Viet" w:date="2023-03-30T13:24:00Z">
          <w:pPr>
            <w:ind w:firstLine="709"/>
            <w:jc w:val="both"/>
          </w:pPr>
        </w:pPrChange>
      </w:pPr>
      <w:del w:id="445" w:author="Ha01 Hoang Viet" w:date="2023-03-30T13:24:00Z">
        <w:r w:rsidRPr="00AF00C5" w:rsidDel="00661EAC">
          <w:rPr>
            <w:sz w:val="28"/>
          </w:rPr>
          <w:drawing>
            <wp:inline distT="0" distB="0" distL="0" distR="0" wp14:anchorId="7957542C" wp14:editId="26451080">
              <wp:extent cx="5028193" cy="2752725"/>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51868" cy="2765686"/>
                      </a:xfrm>
                      <a:prstGeom prst="rect">
                        <a:avLst/>
                      </a:prstGeom>
                    </pic:spPr>
                  </pic:pic>
                </a:graphicData>
              </a:graphic>
            </wp:inline>
          </w:drawing>
        </w:r>
      </w:del>
    </w:p>
    <w:p w:rsidR="00AF00C5" w:rsidDel="00661EAC" w:rsidRDefault="00AF00C5" w:rsidP="00661EAC">
      <w:pPr>
        <w:jc w:val="center"/>
        <w:rPr>
          <w:del w:id="446" w:author="Ha01 Hoang Viet" w:date="2023-03-30T13:24:00Z"/>
          <w:sz w:val="28"/>
          <w:lang w:val="vi-VN"/>
        </w:rPr>
        <w:pPrChange w:id="447" w:author="Ha01 Hoang Viet" w:date="2023-03-30T13:24:00Z">
          <w:pPr>
            <w:ind w:firstLine="709"/>
            <w:jc w:val="both"/>
          </w:pPr>
        </w:pPrChange>
      </w:pPr>
      <w:del w:id="448" w:author="Ha01 Hoang Viet" w:date="2023-03-30T13:24:00Z">
        <w:r w:rsidRPr="00AF00C5" w:rsidDel="00661EAC">
          <w:rPr>
            <w:sz w:val="28"/>
            <w:lang w:val="vi-VN"/>
          </w:rPr>
          <w:delText xml:space="preserve">(Đơn vị có thể tham khảo video hướng dẫn tại địa chỉ: </w:delText>
        </w:r>
        <w:r w:rsidR="00632945" w:rsidDel="00661EAC">
          <w:fldChar w:fldCharType="begin"/>
        </w:r>
        <w:r w:rsidR="00632945" w:rsidDel="00661EAC">
          <w:delInstrText xml:space="preserve"> HYPERLINK "https://youtu.be/S2wx4Abdke0" </w:delInstrText>
        </w:r>
        <w:r w:rsidR="00632945" w:rsidDel="00661EAC">
          <w:fldChar w:fldCharType="separate"/>
        </w:r>
        <w:r w:rsidRPr="00AF00C5" w:rsidDel="00661EAC">
          <w:rPr>
            <w:rStyle w:val="Hyperlink"/>
            <w:sz w:val="28"/>
            <w:lang w:val="vi-VN"/>
          </w:rPr>
          <w:delText>https://youtu.be/S2wx4Abdke0</w:delText>
        </w:r>
        <w:r w:rsidR="00632945" w:rsidDel="00661EAC">
          <w:rPr>
            <w:rStyle w:val="Hyperlink"/>
            <w:sz w:val="28"/>
            <w:lang w:val="vi-VN"/>
          </w:rPr>
          <w:fldChar w:fldCharType="end"/>
        </w:r>
        <w:r w:rsidRPr="00AF00C5" w:rsidDel="00661EAC">
          <w:rPr>
            <w:sz w:val="28"/>
          </w:rPr>
          <w:delText xml:space="preserve"> </w:delText>
        </w:r>
        <w:r w:rsidRPr="00AF00C5" w:rsidDel="00661EAC">
          <w:rPr>
            <w:sz w:val="28"/>
            <w:lang w:val="vi-VN"/>
          </w:rPr>
          <w:delText>)</w:delText>
        </w:r>
      </w:del>
    </w:p>
    <w:p w:rsidR="007E1715" w:rsidRPr="00AF00C5" w:rsidDel="00661EAC" w:rsidRDefault="007E1715" w:rsidP="00661EAC">
      <w:pPr>
        <w:jc w:val="center"/>
        <w:rPr>
          <w:del w:id="449" w:author="Ha01 Hoang Viet" w:date="2023-03-30T13:24:00Z"/>
          <w:sz w:val="28"/>
          <w:lang w:val="vi-VN"/>
        </w:rPr>
        <w:pPrChange w:id="450" w:author="Ha01 Hoang Viet" w:date="2023-03-30T13:24:00Z">
          <w:pPr>
            <w:ind w:firstLine="709"/>
            <w:jc w:val="both"/>
          </w:pPr>
        </w:pPrChange>
      </w:pPr>
    </w:p>
    <w:p w:rsidR="00AF00C5" w:rsidRPr="00AF00C5" w:rsidDel="00661EAC" w:rsidRDefault="00AF00C5" w:rsidP="00661EAC">
      <w:pPr>
        <w:jc w:val="center"/>
        <w:rPr>
          <w:del w:id="451" w:author="Ha01 Hoang Viet" w:date="2023-03-30T13:24:00Z"/>
          <w:sz w:val="28"/>
        </w:rPr>
        <w:pPrChange w:id="452" w:author="Ha01 Hoang Viet" w:date="2023-03-30T13:24:00Z">
          <w:pPr>
            <w:spacing w:before="120"/>
            <w:ind w:firstLine="709"/>
            <w:jc w:val="both"/>
          </w:pPr>
        </w:pPrChange>
      </w:pPr>
      <w:del w:id="453" w:author="Ha01 Hoang Viet" w:date="2023-03-30T13:24:00Z">
        <w:r w:rsidRPr="00AF00C5" w:rsidDel="00661EAC">
          <w:rPr>
            <w:b/>
            <w:sz w:val="28"/>
          </w:rPr>
          <w:delText xml:space="preserve">* </w:delText>
        </w:r>
        <w:r w:rsidRPr="00AF00C5" w:rsidDel="00661EAC">
          <w:rPr>
            <w:b/>
            <w:sz w:val="28"/>
            <w:u w:val="single"/>
            <w:lang w:val="vi-VN"/>
          </w:rPr>
          <w:delText>Trường hợp kết nối không thành công:</w:delText>
        </w:r>
        <w:r w:rsidRPr="00AF00C5" w:rsidDel="00661EAC">
          <w:rPr>
            <w:sz w:val="28"/>
          </w:rPr>
          <w:delText xml:space="preserve"> Đơn vị gửi email yêu cầu hỗ trợ theo hướng dẫn sau:</w:delText>
        </w:r>
      </w:del>
    </w:p>
    <w:p w:rsidR="00AF00C5" w:rsidRPr="00AF00C5" w:rsidDel="00661EAC" w:rsidRDefault="00AF00C5" w:rsidP="00661EAC">
      <w:pPr>
        <w:jc w:val="center"/>
        <w:rPr>
          <w:del w:id="454" w:author="Ha01 Hoang Viet" w:date="2023-03-30T13:24:00Z"/>
          <w:sz w:val="28"/>
        </w:rPr>
        <w:pPrChange w:id="455" w:author="Ha01 Hoang Viet" w:date="2023-03-30T13:24:00Z">
          <w:pPr>
            <w:pStyle w:val="ListParagraph"/>
          </w:pPr>
        </w:pPrChange>
      </w:pPr>
      <w:del w:id="456" w:author="Ha01 Hoang Viet" w:date="2023-03-30T13:24:00Z">
        <w:r w:rsidRPr="00AF00C5" w:rsidDel="00661EAC">
          <w:rPr>
            <w:sz w:val="28"/>
          </w:rPr>
          <w:delText xml:space="preserve">+ Địa chỉ nơi nhận: </w:delText>
        </w:r>
        <w:r w:rsidR="00632945" w:rsidDel="00661EAC">
          <w:fldChar w:fldCharType="begin"/>
        </w:r>
        <w:r w:rsidR="00632945" w:rsidDel="00661EAC">
          <w:delInstrText xml:space="preserve"> HYPERLINK "mailto:hotrocntt@vst.gov.vn" </w:delInstrText>
        </w:r>
        <w:r w:rsidR="00632945" w:rsidDel="00661EAC">
          <w:fldChar w:fldCharType="separate"/>
        </w:r>
        <w:r w:rsidRPr="00AF00C5" w:rsidDel="00661EAC">
          <w:rPr>
            <w:rStyle w:val="Hyperlink"/>
            <w:sz w:val="28"/>
          </w:rPr>
          <w:delText>hotrocntt@vst.gov.vn</w:delText>
        </w:r>
        <w:r w:rsidR="00632945" w:rsidDel="00661EAC">
          <w:rPr>
            <w:rStyle w:val="Hyperlink"/>
            <w:sz w:val="28"/>
          </w:rPr>
          <w:fldChar w:fldCharType="end"/>
        </w:r>
      </w:del>
    </w:p>
    <w:p w:rsidR="00AF00C5" w:rsidRPr="00AF00C5" w:rsidDel="00661EAC" w:rsidRDefault="00AF00C5" w:rsidP="00661EAC">
      <w:pPr>
        <w:jc w:val="center"/>
        <w:rPr>
          <w:del w:id="457" w:author="Ha01 Hoang Viet" w:date="2023-03-30T13:24:00Z"/>
          <w:sz w:val="28"/>
        </w:rPr>
        <w:pPrChange w:id="458" w:author="Ha01 Hoang Viet" w:date="2023-03-30T13:24:00Z">
          <w:pPr>
            <w:pStyle w:val="ListParagraph"/>
          </w:pPr>
        </w:pPrChange>
      </w:pPr>
      <w:del w:id="459" w:author="Ha01 Hoang Viet" w:date="2023-03-30T13:24:00Z">
        <w:r w:rsidRPr="00AF00C5" w:rsidDel="00661EAC">
          <w:rPr>
            <w:sz w:val="28"/>
          </w:rPr>
          <w:delText xml:space="preserve">+ Tiêu đề email:  Copy </w:delText>
        </w:r>
        <w:r w:rsidRPr="00AF00C5" w:rsidDel="00661EAC">
          <w:rPr>
            <w:b/>
            <w:sz w:val="28"/>
          </w:rPr>
          <w:delText>đúng 10 ký tự</w:delText>
        </w:r>
        <w:r w:rsidRPr="00AF00C5" w:rsidDel="00661EAC">
          <w:rPr>
            <w:sz w:val="28"/>
          </w:rPr>
          <w:delText xml:space="preserve">: </w:delText>
        </w:r>
        <w:r w:rsidRPr="00AF00C5" w:rsidDel="00661EAC">
          <w:rPr>
            <w:sz w:val="28"/>
            <w:highlight w:val="yellow"/>
          </w:rPr>
          <w:delText>[DVC#2260]</w:delText>
        </w:r>
      </w:del>
    </w:p>
    <w:p w:rsidR="00AF00C5" w:rsidRPr="00AF00C5" w:rsidDel="00661EAC" w:rsidRDefault="00AF00C5" w:rsidP="00661EAC">
      <w:pPr>
        <w:jc w:val="center"/>
        <w:rPr>
          <w:del w:id="460" w:author="Ha01 Hoang Viet" w:date="2023-03-30T13:24:00Z"/>
          <w:sz w:val="28"/>
        </w:rPr>
        <w:pPrChange w:id="461" w:author="Ha01 Hoang Viet" w:date="2023-03-30T13:24:00Z">
          <w:pPr>
            <w:pStyle w:val="ListParagraph"/>
          </w:pPr>
        </w:pPrChange>
      </w:pPr>
      <w:del w:id="462" w:author="Ha01 Hoang Viet" w:date="2023-03-30T13:24:00Z">
        <w:r w:rsidRPr="00AF00C5" w:rsidDel="00661EAC">
          <w:rPr>
            <w:sz w:val="28"/>
          </w:rPr>
          <w:delText>+ Phần nội dung đơn vị ghi đầy đủ nội dung sau:</w:delText>
        </w:r>
      </w:del>
    </w:p>
    <w:p w:rsidR="00AF00C5" w:rsidRPr="00AF00C5" w:rsidDel="00661EAC" w:rsidRDefault="00AF00C5" w:rsidP="00661EAC">
      <w:pPr>
        <w:jc w:val="center"/>
        <w:rPr>
          <w:del w:id="463" w:author="Ha01 Hoang Viet" w:date="2023-03-30T13:24:00Z"/>
          <w:sz w:val="28"/>
        </w:rPr>
        <w:pPrChange w:id="464" w:author="Ha01 Hoang Viet" w:date="2023-03-30T13:24:00Z">
          <w:pPr>
            <w:pStyle w:val="ListParagraph"/>
          </w:pPr>
        </w:pPrChange>
      </w:pPr>
      <w:del w:id="465" w:author="Ha01 Hoang Viet" w:date="2023-03-30T13:24:00Z">
        <w:r w:rsidRPr="00AF00C5" w:rsidDel="00661EAC">
          <w:rPr>
            <w:sz w:val="28"/>
          </w:rPr>
          <w:delText>Đơn vị……………………. đề nghị Kho bạc Nhà nước Thái Nguyên hỗ trợ xử lý kết nối phần mềm kế toán của đơn vị với DVC-TT Kho bạc Nhà nước.</w:delText>
        </w:r>
      </w:del>
    </w:p>
    <w:p w:rsidR="00AF00C5" w:rsidRPr="00AF00C5" w:rsidDel="00661EAC" w:rsidRDefault="00AF00C5" w:rsidP="00661EAC">
      <w:pPr>
        <w:jc w:val="center"/>
        <w:rPr>
          <w:del w:id="466" w:author="Ha01 Hoang Viet" w:date="2023-03-30T13:24:00Z"/>
          <w:sz w:val="28"/>
        </w:rPr>
        <w:pPrChange w:id="467" w:author="Ha01 Hoang Viet" w:date="2023-03-30T13:24:00Z">
          <w:pPr>
            <w:pStyle w:val="ListParagraph"/>
            <w:numPr>
              <w:numId w:val="23"/>
            </w:numPr>
            <w:tabs>
              <w:tab w:val="left" w:leader="dot" w:pos="5963"/>
            </w:tabs>
            <w:spacing w:after="160" w:line="259" w:lineRule="auto"/>
            <w:ind w:hanging="360"/>
          </w:pPr>
        </w:pPrChange>
      </w:pPr>
      <w:del w:id="468" w:author="Ha01 Hoang Viet" w:date="2023-03-30T13:24:00Z">
        <w:r w:rsidRPr="00AF00C5" w:rsidDel="00661EAC">
          <w:rPr>
            <w:sz w:val="28"/>
          </w:rPr>
          <w:delText>Mã ĐVSDNS:</w:delText>
        </w:r>
        <w:r w:rsidRPr="00AF00C5" w:rsidDel="00661EAC">
          <w:rPr>
            <w:sz w:val="28"/>
          </w:rPr>
          <w:tab/>
        </w:r>
      </w:del>
    </w:p>
    <w:p w:rsidR="00AF00C5" w:rsidRPr="00AF00C5" w:rsidDel="00661EAC" w:rsidRDefault="00AF00C5" w:rsidP="00661EAC">
      <w:pPr>
        <w:jc w:val="center"/>
        <w:rPr>
          <w:del w:id="469" w:author="Ha01 Hoang Viet" w:date="2023-03-30T13:24:00Z"/>
          <w:sz w:val="28"/>
        </w:rPr>
        <w:pPrChange w:id="470" w:author="Ha01 Hoang Viet" w:date="2023-03-30T13:24:00Z">
          <w:pPr>
            <w:pStyle w:val="ListParagraph"/>
            <w:numPr>
              <w:numId w:val="23"/>
            </w:numPr>
            <w:tabs>
              <w:tab w:val="left" w:leader="dot" w:pos="8505"/>
            </w:tabs>
            <w:spacing w:after="160" w:line="259" w:lineRule="auto"/>
            <w:ind w:hanging="360"/>
          </w:pPr>
        </w:pPrChange>
      </w:pPr>
      <w:del w:id="471" w:author="Ha01 Hoang Viet" w:date="2023-03-30T13:24:00Z">
        <w:r w:rsidRPr="00AF00C5" w:rsidDel="00661EAC">
          <w:rPr>
            <w:sz w:val="28"/>
          </w:rPr>
          <w:delText>Tên  ĐVSDNS:</w:delText>
        </w:r>
        <w:r w:rsidRPr="00AF00C5" w:rsidDel="00661EAC">
          <w:rPr>
            <w:sz w:val="28"/>
          </w:rPr>
          <w:tab/>
        </w:r>
      </w:del>
    </w:p>
    <w:p w:rsidR="00AF00C5" w:rsidRPr="00AF00C5" w:rsidDel="00661EAC" w:rsidRDefault="00AF00C5" w:rsidP="00661EAC">
      <w:pPr>
        <w:jc w:val="center"/>
        <w:rPr>
          <w:del w:id="472" w:author="Ha01 Hoang Viet" w:date="2023-03-30T13:24:00Z"/>
          <w:sz w:val="28"/>
        </w:rPr>
        <w:pPrChange w:id="473" w:author="Ha01 Hoang Viet" w:date="2023-03-30T13:24:00Z">
          <w:pPr>
            <w:pStyle w:val="ListParagraph"/>
            <w:numPr>
              <w:numId w:val="23"/>
            </w:numPr>
            <w:tabs>
              <w:tab w:val="left" w:leader="dot" w:pos="8505"/>
            </w:tabs>
            <w:spacing w:after="160" w:line="259" w:lineRule="auto"/>
            <w:ind w:hanging="360"/>
          </w:pPr>
        </w:pPrChange>
      </w:pPr>
      <w:del w:id="474" w:author="Ha01 Hoang Viet" w:date="2023-03-30T13:24:00Z">
        <w:r w:rsidRPr="00AF00C5" w:rsidDel="00661EAC">
          <w:rPr>
            <w:sz w:val="28"/>
          </w:rPr>
          <w:delText>Tên phần mềm kế toán đã đăng ký:</w:delText>
        </w:r>
        <w:r w:rsidRPr="00AF00C5" w:rsidDel="00661EAC">
          <w:rPr>
            <w:sz w:val="28"/>
          </w:rPr>
          <w:tab/>
        </w:r>
      </w:del>
    </w:p>
    <w:p w:rsidR="00AF00C5" w:rsidRPr="00AF00C5" w:rsidDel="00661EAC" w:rsidRDefault="00AF00C5" w:rsidP="00661EAC">
      <w:pPr>
        <w:jc w:val="center"/>
        <w:rPr>
          <w:del w:id="475" w:author="Ha01 Hoang Viet" w:date="2023-03-30T13:24:00Z"/>
          <w:sz w:val="28"/>
        </w:rPr>
        <w:pPrChange w:id="476" w:author="Ha01 Hoang Viet" w:date="2023-03-30T13:24:00Z">
          <w:pPr>
            <w:pStyle w:val="ListParagraph"/>
            <w:numPr>
              <w:numId w:val="23"/>
            </w:numPr>
            <w:tabs>
              <w:tab w:val="left" w:leader="dot" w:pos="5954"/>
              <w:tab w:val="left" w:leader="dot" w:pos="8505"/>
            </w:tabs>
            <w:spacing w:after="160" w:line="259" w:lineRule="auto"/>
            <w:ind w:hanging="360"/>
          </w:pPr>
        </w:pPrChange>
      </w:pPr>
      <w:del w:id="477" w:author="Ha01 Hoang Viet" w:date="2023-03-30T13:24:00Z">
        <w:r w:rsidRPr="00AF00C5" w:rsidDel="00661EAC">
          <w:rPr>
            <w:sz w:val="28"/>
          </w:rPr>
          <w:delText>Người liên hệ:</w:delText>
        </w:r>
        <w:r w:rsidRPr="00AF00C5" w:rsidDel="00661EAC">
          <w:rPr>
            <w:sz w:val="28"/>
          </w:rPr>
          <w:tab/>
          <w:delText>ĐT:</w:delText>
        </w:r>
        <w:r w:rsidRPr="00AF00C5" w:rsidDel="00661EAC">
          <w:rPr>
            <w:sz w:val="28"/>
          </w:rPr>
          <w:tab/>
        </w:r>
      </w:del>
    </w:p>
    <w:p w:rsidR="00AF00C5" w:rsidRPr="00AF00C5" w:rsidDel="00661EAC" w:rsidRDefault="00AF00C5" w:rsidP="00661EAC">
      <w:pPr>
        <w:jc w:val="center"/>
        <w:rPr>
          <w:del w:id="478" w:author="Ha01 Hoang Viet" w:date="2023-03-30T13:24:00Z"/>
          <w:i/>
          <w:sz w:val="28"/>
        </w:rPr>
        <w:pPrChange w:id="479" w:author="Ha01 Hoang Viet" w:date="2023-03-30T13:24:00Z">
          <w:pPr>
            <w:pStyle w:val="ListParagraph"/>
          </w:pPr>
        </w:pPrChange>
      </w:pPr>
      <w:del w:id="480" w:author="Ha01 Hoang Viet" w:date="2023-03-30T13:24:00Z">
        <w:r w:rsidRPr="00AF00C5" w:rsidDel="00661EAC">
          <w:rPr>
            <w:i/>
            <w:sz w:val="28"/>
          </w:rPr>
          <w:delText>(Đơn vị đính kèm File hoặc ảnh mô tả lỗi kèm theo để đội hỗ trợ cntt có thông tin xử lý:</w:delText>
        </w:r>
      </w:del>
    </w:p>
    <w:p w:rsidR="00AF00C5" w:rsidRPr="00AF00C5" w:rsidDel="00661EAC" w:rsidRDefault="00AF00C5" w:rsidP="00661EAC">
      <w:pPr>
        <w:jc w:val="center"/>
        <w:rPr>
          <w:del w:id="481" w:author="Ha01 Hoang Viet" w:date="2023-03-30T13:24:00Z"/>
          <w:sz w:val="28"/>
        </w:rPr>
        <w:pPrChange w:id="482" w:author="Ha01 Hoang Viet" w:date="2023-03-30T13:24:00Z">
          <w:pPr/>
        </w:pPrChange>
      </w:pPr>
      <w:del w:id="483" w:author="Ha01 Hoang Viet" w:date="2023-03-30T13:24:00Z">
        <w:r w:rsidRPr="00AF00C5" w:rsidDel="00661EAC">
          <w:rPr>
            <w:sz w:val="28"/>
          </w:rPr>
          <mc:AlternateContent>
            <mc:Choice Requires="wps">
              <w:drawing>
                <wp:inline distT="0" distB="0" distL="0" distR="0" wp14:anchorId="4296C35C" wp14:editId="2CD1777D">
                  <wp:extent cx="5591175" cy="2009775"/>
                  <wp:effectExtent l="0" t="0" r="28575" b="28575"/>
                  <wp:docPr id="5" name="Rectangle 5"/>
                  <wp:cNvGraphicFramePr/>
                  <a:graphic xmlns:a="http://schemas.openxmlformats.org/drawingml/2006/main">
                    <a:graphicData uri="http://schemas.microsoft.com/office/word/2010/wordprocessingShape">
                      <wps:wsp>
                        <wps:cNvSpPr/>
                        <wps:spPr>
                          <a:xfrm>
                            <a:off x="0" y="0"/>
                            <a:ext cx="5591175" cy="2009775"/>
                          </a:xfrm>
                          <a:prstGeom prst="rect">
                            <a:avLst/>
                          </a:prstGeom>
                        </wps:spPr>
                        <wps:style>
                          <a:lnRef idx="2">
                            <a:schemeClr val="accent6"/>
                          </a:lnRef>
                          <a:fillRef idx="1">
                            <a:schemeClr val="lt1"/>
                          </a:fillRef>
                          <a:effectRef idx="0">
                            <a:schemeClr val="accent6"/>
                          </a:effectRef>
                          <a:fontRef idx="minor">
                            <a:schemeClr val="dk1"/>
                          </a:fontRef>
                        </wps:style>
                        <wps:txbx>
                          <w:txbxContent>
                            <w:p w:rsidR="00AF00C5" w:rsidRDefault="00AF00C5" w:rsidP="00AF00C5">
                              <w:pPr>
                                <w:jc w:val="center"/>
                              </w:pPr>
                              <w:r>
                                <w:t>Chụp màn hình thông báo lỗi đăng nhập</w:t>
                              </w:r>
                            </w:p>
                            <w:p w:rsidR="00AF00C5" w:rsidRDefault="00AF00C5" w:rsidP="00AF00C5">
                              <w:pPr>
                                <w:jc w:val="center"/>
                              </w:pPr>
                              <w:r>
                                <w:t xml:space="preserve"> và dán vào khu vực này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F68A782" id="Rectangle 5" o:spid="_x0000_s1027" style="width:440.25pt;height:158.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" fillcolor="white [3201]" strokecolor="#70ad47 [3209]" strokeweight="1pt">
                  <v:textbox>
                    <w:txbxContent>
                      <w:p w:rsidR="00AF00C5" w:rsidRDefault="00AF00C5" w:rsidP="00AF00C5">
                        <w:pPr>
                          <w:jc w:val="center"/>
                        </w:pPr>
                        <w:r>
                          <w:t>Chụp màn hình thông báo lỗi đăng nhập</w:t>
                        </w:r>
                      </w:p>
                      <w:p w:rsidR="00AF00C5" w:rsidRDefault="00AF00C5" w:rsidP="00AF00C5">
                        <w:pPr>
                          <w:jc w:val="center"/>
                        </w:pPr>
                        <w:r>
                          <w:t xml:space="preserve"> và dán vào khu vực này</w:t>
                        </w:r>
                      </w:p>
                    </w:txbxContent>
                  </v:textbox>
                  <w10:anchorlock/>
                </v:rect>
              </w:pict>
            </mc:Fallback>
          </mc:AlternateContent>
        </w:r>
      </w:del>
    </w:p>
    <w:p w:rsidR="00B93CB3" w:rsidRDefault="00B93CB3" w:rsidP="00632945">
      <w:pPr>
        <w:rPr>
          <w:sz w:val="32"/>
          <w:szCs w:val="28"/>
        </w:rPr>
        <w:pPrChange w:id="484" w:author="Ha01 Hoang Viet" w:date="2023-03-30T13:24:00Z">
          <w:pPr/>
        </w:pPrChange>
      </w:pPr>
      <w:bookmarkStart w:id="485" w:name="_GoBack"/>
      <w:bookmarkEnd w:id="485"/>
      <w:del w:id="486" w:author="Ha01 Hoang Viet" w:date="2023-03-30T13:24:00Z">
        <w:r w:rsidDel="00661EAC">
          <w:rPr>
            <w:sz w:val="32"/>
            <w:szCs w:val="28"/>
          </w:rPr>
          <w:br w:type="page"/>
        </w:r>
      </w:del>
    </w:p>
    <w:sectPr w:rsidR="00B93CB3" w:rsidSect="007A7DD3">
      <w:pgSz w:w="11907" w:h="16840" w:code="9"/>
      <w:pgMar w:top="993" w:right="1134" w:bottom="993" w:left="1701" w:header="425"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AD5" w:rsidRDefault="00E75AD5" w:rsidP="00E72B71">
      <w:r>
        <w:separator/>
      </w:r>
    </w:p>
  </w:endnote>
  <w:endnote w:type="continuationSeparator" w:id="0">
    <w:p w:rsidR="00E75AD5" w:rsidRDefault="00E75AD5" w:rsidP="00E7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AD5" w:rsidRDefault="00E75AD5" w:rsidP="00E72B71">
      <w:r>
        <w:separator/>
      </w:r>
    </w:p>
  </w:footnote>
  <w:footnote w:type="continuationSeparator" w:id="0">
    <w:p w:rsidR="00E75AD5" w:rsidRDefault="00E75AD5" w:rsidP="00E72B7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D23A9"/>
    <w:multiLevelType w:val="hybridMultilevel"/>
    <w:tmpl w:val="A0FA48C8"/>
    <w:lvl w:ilvl="0" w:tplc="F8544A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8461D"/>
    <w:multiLevelType w:val="hybridMultilevel"/>
    <w:tmpl w:val="4378B652"/>
    <w:lvl w:ilvl="0" w:tplc="12CC7F5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EE0879"/>
    <w:multiLevelType w:val="hybridMultilevel"/>
    <w:tmpl w:val="F1B65F12"/>
    <w:lvl w:ilvl="0" w:tplc="E092EFE0">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1C393A"/>
    <w:multiLevelType w:val="hybridMultilevel"/>
    <w:tmpl w:val="686A3ECC"/>
    <w:lvl w:ilvl="0" w:tplc="7ADA5E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A821EBA"/>
    <w:multiLevelType w:val="hybridMultilevel"/>
    <w:tmpl w:val="D7C67736"/>
    <w:lvl w:ilvl="0" w:tplc="CDE697B8">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4BC7EEA"/>
    <w:multiLevelType w:val="hybridMultilevel"/>
    <w:tmpl w:val="CEAE9478"/>
    <w:lvl w:ilvl="0" w:tplc="96C447E6">
      <w:start w:val="1"/>
      <w:numFmt w:val="decimal"/>
      <w:lvlText w:val="%1."/>
      <w:lvlJc w:val="left"/>
      <w:pPr>
        <w:ind w:left="1057" w:hanging="360"/>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6" w15:restartNumberingAfterBreak="0">
    <w:nsid w:val="27017B36"/>
    <w:multiLevelType w:val="hybridMultilevel"/>
    <w:tmpl w:val="6D72231C"/>
    <w:lvl w:ilvl="0" w:tplc="C0EA8C2E">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B905A2"/>
    <w:multiLevelType w:val="hybridMultilevel"/>
    <w:tmpl w:val="709ECCBC"/>
    <w:lvl w:ilvl="0" w:tplc="F4E0E054">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E024BAE"/>
    <w:multiLevelType w:val="hybridMultilevel"/>
    <w:tmpl w:val="5A32B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55CF1"/>
    <w:multiLevelType w:val="hybridMultilevel"/>
    <w:tmpl w:val="BD0E4180"/>
    <w:lvl w:ilvl="0" w:tplc="1DF8FAA8">
      <w:start w:val="2"/>
      <w:numFmt w:val="bullet"/>
      <w:lvlText w:val="-"/>
      <w:lvlJc w:val="left"/>
      <w:pPr>
        <w:ind w:left="1060" w:hanging="360"/>
      </w:pPr>
      <w:rPr>
        <w:rFonts w:ascii="Times New Roman" w:eastAsia="Times New Roman" w:hAnsi="Times New Roman" w:cs="Times New Roman" w:hint="default"/>
      </w:rPr>
    </w:lvl>
    <w:lvl w:ilvl="1" w:tplc="042A0003" w:tentative="1">
      <w:start w:val="1"/>
      <w:numFmt w:val="bullet"/>
      <w:lvlText w:val="o"/>
      <w:lvlJc w:val="left"/>
      <w:pPr>
        <w:ind w:left="1780" w:hanging="360"/>
      </w:pPr>
      <w:rPr>
        <w:rFonts w:ascii="Courier New" w:hAnsi="Courier New" w:cs="Courier New" w:hint="default"/>
      </w:rPr>
    </w:lvl>
    <w:lvl w:ilvl="2" w:tplc="042A0005" w:tentative="1">
      <w:start w:val="1"/>
      <w:numFmt w:val="bullet"/>
      <w:lvlText w:val=""/>
      <w:lvlJc w:val="left"/>
      <w:pPr>
        <w:ind w:left="2500" w:hanging="360"/>
      </w:pPr>
      <w:rPr>
        <w:rFonts w:ascii="Wingdings" w:hAnsi="Wingdings" w:hint="default"/>
      </w:rPr>
    </w:lvl>
    <w:lvl w:ilvl="3" w:tplc="042A0001" w:tentative="1">
      <w:start w:val="1"/>
      <w:numFmt w:val="bullet"/>
      <w:lvlText w:val=""/>
      <w:lvlJc w:val="left"/>
      <w:pPr>
        <w:ind w:left="3220" w:hanging="360"/>
      </w:pPr>
      <w:rPr>
        <w:rFonts w:ascii="Symbol" w:hAnsi="Symbol" w:hint="default"/>
      </w:rPr>
    </w:lvl>
    <w:lvl w:ilvl="4" w:tplc="042A0003" w:tentative="1">
      <w:start w:val="1"/>
      <w:numFmt w:val="bullet"/>
      <w:lvlText w:val="o"/>
      <w:lvlJc w:val="left"/>
      <w:pPr>
        <w:ind w:left="3940" w:hanging="360"/>
      </w:pPr>
      <w:rPr>
        <w:rFonts w:ascii="Courier New" w:hAnsi="Courier New" w:cs="Courier New" w:hint="default"/>
      </w:rPr>
    </w:lvl>
    <w:lvl w:ilvl="5" w:tplc="042A0005" w:tentative="1">
      <w:start w:val="1"/>
      <w:numFmt w:val="bullet"/>
      <w:lvlText w:val=""/>
      <w:lvlJc w:val="left"/>
      <w:pPr>
        <w:ind w:left="4660" w:hanging="360"/>
      </w:pPr>
      <w:rPr>
        <w:rFonts w:ascii="Wingdings" w:hAnsi="Wingdings" w:hint="default"/>
      </w:rPr>
    </w:lvl>
    <w:lvl w:ilvl="6" w:tplc="042A0001" w:tentative="1">
      <w:start w:val="1"/>
      <w:numFmt w:val="bullet"/>
      <w:lvlText w:val=""/>
      <w:lvlJc w:val="left"/>
      <w:pPr>
        <w:ind w:left="5380" w:hanging="360"/>
      </w:pPr>
      <w:rPr>
        <w:rFonts w:ascii="Symbol" w:hAnsi="Symbol" w:hint="default"/>
      </w:rPr>
    </w:lvl>
    <w:lvl w:ilvl="7" w:tplc="042A0003" w:tentative="1">
      <w:start w:val="1"/>
      <w:numFmt w:val="bullet"/>
      <w:lvlText w:val="o"/>
      <w:lvlJc w:val="left"/>
      <w:pPr>
        <w:ind w:left="6100" w:hanging="360"/>
      </w:pPr>
      <w:rPr>
        <w:rFonts w:ascii="Courier New" w:hAnsi="Courier New" w:cs="Courier New" w:hint="default"/>
      </w:rPr>
    </w:lvl>
    <w:lvl w:ilvl="8" w:tplc="042A0005" w:tentative="1">
      <w:start w:val="1"/>
      <w:numFmt w:val="bullet"/>
      <w:lvlText w:val=""/>
      <w:lvlJc w:val="left"/>
      <w:pPr>
        <w:ind w:left="6820" w:hanging="360"/>
      </w:pPr>
      <w:rPr>
        <w:rFonts w:ascii="Wingdings" w:hAnsi="Wingdings" w:hint="default"/>
      </w:rPr>
    </w:lvl>
  </w:abstractNum>
  <w:abstractNum w:abstractNumId="10" w15:restartNumberingAfterBreak="0">
    <w:nsid w:val="39215822"/>
    <w:multiLevelType w:val="hybridMultilevel"/>
    <w:tmpl w:val="D820D1E8"/>
    <w:lvl w:ilvl="0" w:tplc="505A12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255242"/>
    <w:multiLevelType w:val="hybridMultilevel"/>
    <w:tmpl w:val="B3A20164"/>
    <w:lvl w:ilvl="0" w:tplc="14A8F8DC">
      <w:start w:val="2"/>
      <w:numFmt w:val="decimal"/>
      <w:lvlText w:val="%1."/>
      <w:lvlJc w:val="left"/>
      <w:pPr>
        <w:ind w:left="1057" w:hanging="360"/>
      </w:pPr>
      <w:rPr>
        <w:rFonts w:hint="default"/>
      </w:r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12" w15:restartNumberingAfterBreak="0">
    <w:nsid w:val="41C01D05"/>
    <w:multiLevelType w:val="hybridMultilevel"/>
    <w:tmpl w:val="65CE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4039C8"/>
    <w:multiLevelType w:val="hybridMultilevel"/>
    <w:tmpl w:val="558E8704"/>
    <w:lvl w:ilvl="0" w:tplc="5E24F736">
      <w:start w:val="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4" w15:restartNumberingAfterBreak="0">
    <w:nsid w:val="47607A60"/>
    <w:multiLevelType w:val="hybridMultilevel"/>
    <w:tmpl w:val="50E0240C"/>
    <w:lvl w:ilvl="0" w:tplc="75EC4098">
      <w:start w:val="1"/>
      <w:numFmt w:val="upperRoman"/>
      <w:lvlText w:val="%1."/>
      <w:lvlJc w:val="left"/>
      <w:pPr>
        <w:ind w:left="1420" w:hanging="720"/>
      </w:pPr>
      <w:rPr>
        <w:rFonts w:hint="default"/>
      </w:rPr>
    </w:lvl>
    <w:lvl w:ilvl="1" w:tplc="042A0019" w:tentative="1">
      <w:start w:val="1"/>
      <w:numFmt w:val="lowerLetter"/>
      <w:lvlText w:val="%2."/>
      <w:lvlJc w:val="left"/>
      <w:pPr>
        <w:ind w:left="1780" w:hanging="360"/>
      </w:pPr>
    </w:lvl>
    <w:lvl w:ilvl="2" w:tplc="042A001B" w:tentative="1">
      <w:start w:val="1"/>
      <w:numFmt w:val="lowerRoman"/>
      <w:lvlText w:val="%3."/>
      <w:lvlJc w:val="right"/>
      <w:pPr>
        <w:ind w:left="2500" w:hanging="180"/>
      </w:pPr>
    </w:lvl>
    <w:lvl w:ilvl="3" w:tplc="042A000F" w:tentative="1">
      <w:start w:val="1"/>
      <w:numFmt w:val="decimal"/>
      <w:lvlText w:val="%4."/>
      <w:lvlJc w:val="left"/>
      <w:pPr>
        <w:ind w:left="3220" w:hanging="360"/>
      </w:pPr>
    </w:lvl>
    <w:lvl w:ilvl="4" w:tplc="042A0019" w:tentative="1">
      <w:start w:val="1"/>
      <w:numFmt w:val="lowerLetter"/>
      <w:lvlText w:val="%5."/>
      <w:lvlJc w:val="left"/>
      <w:pPr>
        <w:ind w:left="3940" w:hanging="360"/>
      </w:pPr>
    </w:lvl>
    <w:lvl w:ilvl="5" w:tplc="042A001B" w:tentative="1">
      <w:start w:val="1"/>
      <w:numFmt w:val="lowerRoman"/>
      <w:lvlText w:val="%6."/>
      <w:lvlJc w:val="right"/>
      <w:pPr>
        <w:ind w:left="4660" w:hanging="180"/>
      </w:pPr>
    </w:lvl>
    <w:lvl w:ilvl="6" w:tplc="042A000F" w:tentative="1">
      <w:start w:val="1"/>
      <w:numFmt w:val="decimal"/>
      <w:lvlText w:val="%7."/>
      <w:lvlJc w:val="left"/>
      <w:pPr>
        <w:ind w:left="5380" w:hanging="360"/>
      </w:pPr>
    </w:lvl>
    <w:lvl w:ilvl="7" w:tplc="042A0019" w:tentative="1">
      <w:start w:val="1"/>
      <w:numFmt w:val="lowerLetter"/>
      <w:lvlText w:val="%8."/>
      <w:lvlJc w:val="left"/>
      <w:pPr>
        <w:ind w:left="6100" w:hanging="360"/>
      </w:pPr>
    </w:lvl>
    <w:lvl w:ilvl="8" w:tplc="042A001B" w:tentative="1">
      <w:start w:val="1"/>
      <w:numFmt w:val="lowerRoman"/>
      <w:lvlText w:val="%9."/>
      <w:lvlJc w:val="right"/>
      <w:pPr>
        <w:ind w:left="6820" w:hanging="180"/>
      </w:pPr>
    </w:lvl>
  </w:abstractNum>
  <w:abstractNum w:abstractNumId="15" w15:restartNumberingAfterBreak="0">
    <w:nsid w:val="501E5BC1"/>
    <w:multiLevelType w:val="hybridMultilevel"/>
    <w:tmpl w:val="865045C8"/>
    <w:lvl w:ilvl="0" w:tplc="30A44D9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49C3E2A"/>
    <w:multiLevelType w:val="hybridMultilevel"/>
    <w:tmpl w:val="45C61D9E"/>
    <w:lvl w:ilvl="0" w:tplc="A1A247B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1D2B84"/>
    <w:multiLevelType w:val="hybridMultilevel"/>
    <w:tmpl w:val="90CED008"/>
    <w:lvl w:ilvl="0" w:tplc="3B36083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4D2536"/>
    <w:multiLevelType w:val="hybridMultilevel"/>
    <w:tmpl w:val="65B0A292"/>
    <w:lvl w:ilvl="0" w:tplc="427ABE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6A1BD9"/>
    <w:multiLevelType w:val="hybridMultilevel"/>
    <w:tmpl w:val="609831F6"/>
    <w:lvl w:ilvl="0" w:tplc="335E1D5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7533144"/>
    <w:multiLevelType w:val="hybridMultilevel"/>
    <w:tmpl w:val="37DA04DC"/>
    <w:lvl w:ilvl="0" w:tplc="FDC4D4EE">
      <w:start w:val="2"/>
      <w:numFmt w:val="bullet"/>
      <w:lvlText w:val="-"/>
      <w:lvlJc w:val="left"/>
      <w:pPr>
        <w:ind w:left="1060" w:hanging="360"/>
      </w:pPr>
      <w:rPr>
        <w:rFonts w:ascii="Times New Roman" w:eastAsia="Times New Roman" w:hAnsi="Times New Roman" w:cs="Times New Roman" w:hint="default"/>
      </w:rPr>
    </w:lvl>
    <w:lvl w:ilvl="1" w:tplc="042A0003" w:tentative="1">
      <w:start w:val="1"/>
      <w:numFmt w:val="bullet"/>
      <w:lvlText w:val="o"/>
      <w:lvlJc w:val="left"/>
      <w:pPr>
        <w:ind w:left="1780" w:hanging="360"/>
      </w:pPr>
      <w:rPr>
        <w:rFonts w:ascii="Courier New" w:hAnsi="Courier New" w:cs="Courier New" w:hint="default"/>
      </w:rPr>
    </w:lvl>
    <w:lvl w:ilvl="2" w:tplc="042A0005" w:tentative="1">
      <w:start w:val="1"/>
      <w:numFmt w:val="bullet"/>
      <w:lvlText w:val=""/>
      <w:lvlJc w:val="left"/>
      <w:pPr>
        <w:ind w:left="2500" w:hanging="360"/>
      </w:pPr>
      <w:rPr>
        <w:rFonts w:ascii="Wingdings" w:hAnsi="Wingdings" w:hint="default"/>
      </w:rPr>
    </w:lvl>
    <w:lvl w:ilvl="3" w:tplc="042A0001" w:tentative="1">
      <w:start w:val="1"/>
      <w:numFmt w:val="bullet"/>
      <w:lvlText w:val=""/>
      <w:lvlJc w:val="left"/>
      <w:pPr>
        <w:ind w:left="3220" w:hanging="360"/>
      </w:pPr>
      <w:rPr>
        <w:rFonts w:ascii="Symbol" w:hAnsi="Symbol" w:hint="default"/>
      </w:rPr>
    </w:lvl>
    <w:lvl w:ilvl="4" w:tplc="042A0003" w:tentative="1">
      <w:start w:val="1"/>
      <w:numFmt w:val="bullet"/>
      <w:lvlText w:val="o"/>
      <w:lvlJc w:val="left"/>
      <w:pPr>
        <w:ind w:left="3940" w:hanging="360"/>
      </w:pPr>
      <w:rPr>
        <w:rFonts w:ascii="Courier New" w:hAnsi="Courier New" w:cs="Courier New" w:hint="default"/>
      </w:rPr>
    </w:lvl>
    <w:lvl w:ilvl="5" w:tplc="042A0005" w:tentative="1">
      <w:start w:val="1"/>
      <w:numFmt w:val="bullet"/>
      <w:lvlText w:val=""/>
      <w:lvlJc w:val="left"/>
      <w:pPr>
        <w:ind w:left="4660" w:hanging="360"/>
      </w:pPr>
      <w:rPr>
        <w:rFonts w:ascii="Wingdings" w:hAnsi="Wingdings" w:hint="default"/>
      </w:rPr>
    </w:lvl>
    <w:lvl w:ilvl="6" w:tplc="042A0001" w:tentative="1">
      <w:start w:val="1"/>
      <w:numFmt w:val="bullet"/>
      <w:lvlText w:val=""/>
      <w:lvlJc w:val="left"/>
      <w:pPr>
        <w:ind w:left="5380" w:hanging="360"/>
      </w:pPr>
      <w:rPr>
        <w:rFonts w:ascii="Symbol" w:hAnsi="Symbol" w:hint="default"/>
      </w:rPr>
    </w:lvl>
    <w:lvl w:ilvl="7" w:tplc="042A0003" w:tentative="1">
      <w:start w:val="1"/>
      <w:numFmt w:val="bullet"/>
      <w:lvlText w:val="o"/>
      <w:lvlJc w:val="left"/>
      <w:pPr>
        <w:ind w:left="6100" w:hanging="360"/>
      </w:pPr>
      <w:rPr>
        <w:rFonts w:ascii="Courier New" w:hAnsi="Courier New" w:cs="Courier New" w:hint="default"/>
      </w:rPr>
    </w:lvl>
    <w:lvl w:ilvl="8" w:tplc="042A0005" w:tentative="1">
      <w:start w:val="1"/>
      <w:numFmt w:val="bullet"/>
      <w:lvlText w:val=""/>
      <w:lvlJc w:val="left"/>
      <w:pPr>
        <w:ind w:left="6820" w:hanging="360"/>
      </w:pPr>
      <w:rPr>
        <w:rFonts w:ascii="Wingdings" w:hAnsi="Wingdings" w:hint="default"/>
      </w:rPr>
    </w:lvl>
  </w:abstractNum>
  <w:abstractNum w:abstractNumId="21" w15:restartNumberingAfterBreak="0">
    <w:nsid w:val="69DB3EBE"/>
    <w:multiLevelType w:val="hybridMultilevel"/>
    <w:tmpl w:val="C910F798"/>
    <w:lvl w:ilvl="0" w:tplc="E8C8FB2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A3002A9"/>
    <w:multiLevelType w:val="hybridMultilevel"/>
    <w:tmpl w:val="DFCE6112"/>
    <w:lvl w:ilvl="0" w:tplc="E7BA5B4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6D5F1267"/>
    <w:multiLevelType w:val="hybridMultilevel"/>
    <w:tmpl w:val="BE683768"/>
    <w:lvl w:ilvl="0" w:tplc="948C694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9EF0E0E"/>
    <w:multiLevelType w:val="hybridMultilevel"/>
    <w:tmpl w:val="0D8C2C5C"/>
    <w:lvl w:ilvl="0" w:tplc="B058AD6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14"/>
  </w:num>
  <w:num w:numId="3">
    <w:abstractNumId w:val="20"/>
  </w:num>
  <w:num w:numId="4">
    <w:abstractNumId w:val="9"/>
  </w:num>
  <w:num w:numId="5">
    <w:abstractNumId w:val="13"/>
  </w:num>
  <w:num w:numId="6">
    <w:abstractNumId w:val="7"/>
  </w:num>
  <w:num w:numId="7">
    <w:abstractNumId w:val="16"/>
  </w:num>
  <w:num w:numId="8">
    <w:abstractNumId w:val="15"/>
  </w:num>
  <w:num w:numId="9">
    <w:abstractNumId w:val="23"/>
  </w:num>
  <w:num w:numId="10">
    <w:abstractNumId w:val="3"/>
  </w:num>
  <w:num w:numId="11">
    <w:abstractNumId w:val="2"/>
  </w:num>
  <w:num w:numId="12">
    <w:abstractNumId w:val="19"/>
  </w:num>
  <w:num w:numId="13">
    <w:abstractNumId w:val="24"/>
  </w:num>
  <w:num w:numId="14">
    <w:abstractNumId w:val="4"/>
  </w:num>
  <w:num w:numId="15">
    <w:abstractNumId w:val="10"/>
  </w:num>
  <w:num w:numId="16">
    <w:abstractNumId w:val="6"/>
  </w:num>
  <w:num w:numId="17">
    <w:abstractNumId w:val="1"/>
  </w:num>
  <w:num w:numId="18">
    <w:abstractNumId w:val="5"/>
  </w:num>
  <w:num w:numId="19">
    <w:abstractNumId w:val="11"/>
  </w:num>
  <w:num w:numId="20">
    <w:abstractNumId w:val="21"/>
  </w:num>
  <w:num w:numId="21">
    <w:abstractNumId w:val="0"/>
  </w:num>
  <w:num w:numId="22">
    <w:abstractNumId w:val="22"/>
  </w:num>
  <w:num w:numId="23">
    <w:abstractNumId w:val="12"/>
  </w:num>
  <w:num w:numId="24">
    <w:abstractNumId w:val="8"/>
  </w:num>
  <w:num w:numId="25">
    <w:abstractNumId w:val="1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hai Ha Quoc">
    <w15:presenceInfo w15:providerId="AD" w15:userId="S-1-5-21-1554596622-3140051620-1543347218-9080"/>
  </w15:person>
  <w15:person w15:author="Ha01 Hoang Viet">
    <w15:presenceInfo w15:providerId="AD" w15:userId="S-1-5-21-1554596622-3140051620-1543347218-14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57"/>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E7C"/>
    <w:rsid w:val="000004A2"/>
    <w:rsid w:val="00003903"/>
    <w:rsid w:val="00005577"/>
    <w:rsid w:val="000055A6"/>
    <w:rsid w:val="000117F9"/>
    <w:rsid w:val="00016430"/>
    <w:rsid w:val="000224C7"/>
    <w:rsid w:val="00022891"/>
    <w:rsid w:val="00024F16"/>
    <w:rsid w:val="0002722A"/>
    <w:rsid w:val="000306DD"/>
    <w:rsid w:val="00030CE4"/>
    <w:rsid w:val="000327EA"/>
    <w:rsid w:val="000336A3"/>
    <w:rsid w:val="00041105"/>
    <w:rsid w:val="00044EFC"/>
    <w:rsid w:val="00045A1D"/>
    <w:rsid w:val="00051977"/>
    <w:rsid w:val="00063E1D"/>
    <w:rsid w:val="00067F60"/>
    <w:rsid w:val="000707C6"/>
    <w:rsid w:val="00076706"/>
    <w:rsid w:val="000801B7"/>
    <w:rsid w:val="000872CE"/>
    <w:rsid w:val="00090336"/>
    <w:rsid w:val="00093EFC"/>
    <w:rsid w:val="000A20EE"/>
    <w:rsid w:val="000A36B0"/>
    <w:rsid w:val="000B3B17"/>
    <w:rsid w:val="000B4594"/>
    <w:rsid w:val="000B5AE5"/>
    <w:rsid w:val="000C21FD"/>
    <w:rsid w:val="000C365F"/>
    <w:rsid w:val="000C4D41"/>
    <w:rsid w:val="000C5F19"/>
    <w:rsid w:val="000D4784"/>
    <w:rsid w:val="000D624C"/>
    <w:rsid w:val="000D6782"/>
    <w:rsid w:val="000D69F3"/>
    <w:rsid w:val="000D7681"/>
    <w:rsid w:val="000E4ACA"/>
    <w:rsid w:val="000F07AB"/>
    <w:rsid w:val="000F0F27"/>
    <w:rsid w:val="000F1B3E"/>
    <w:rsid w:val="000F2B75"/>
    <w:rsid w:val="000F37D8"/>
    <w:rsid w:val="000F6264"/>
    <w:rsid w:val="000F7E46"/>
    <w:rsid w:val="001047E6"/>
    <w:rsid w:val="00104BE6"/>
    <w:rsid w:val="00111324"/>
    <w:rsid w:val="00111809"/>
    <w:rsid w:val="00111E4F"/>
    <w:rsid w:val="00114B1D"/>
    <w:rsid w:val="00121957"/>
    <w:rsid w:val="00122B4C"/>
    <w:rsid w:val="00124CA0"/>
    <w:rsid w:val="00126A99"/>
    <w:rsid w:val="001300A3"/>
    <w:rsid w:val="00136E1E"/>
    <w:rsid w:val="00137E73"/>
    <w:rsid w:val="00142EB0"/>
    <w:rsid w:val="00143EDF"/>
    <w:rsid w:val="0014760E"/>
    <w:rsid w:val="00150185"/>
    <w:rsid w:val="0015186A"/>
    <w:rsid w:val="00154AE0"/>
    <w:rsid w:val="001565A5"/>
    <w:rsid w:val="001612C0"/>
    <w:rsid w:val="00162056"/>
    <w:rsid w:val="00163399"/>
    <w:rsid w:val="00163F05"/>
    <w:rsid w:val="00165976"/>
    <w:rsid w:val="0017465A"/>
    <w:rsid w:val="0017660D"/>
    <w:rsid w:val="0017683B"/>
    <w:rsid w:val="001776D9"/>
    <w:rsid w:val="00180295"/>
    <w:rsid w:val="0018244D"/>
    <w:rsid w:val="00185232"/>
    <w:rsid w:val="0018716F"/>
    <w:rsid w:val="0019178F"/>
    <w:rsid w:val="00191F87"/>
    <w:rsid w:val="001922A5"/>
    <w:rsid w:val="00193AB6"/>
    <w:rsid w:val="0019633F"/>
    <w:rsid w:val="001977BE"/>
    <w:rsid w:val="0019792B"/>
    <w:rsid w:val="001A4B14"/>
    <w:rsid w:val="001A7C04"/>
    <w:rsid w:val="001B4A98"/>
    <w:rsid w:val="001B6F5E"/>
    <w:rsid w:val="001C4390"/>
    <w:rsid w:val="001C50A0"/>
    <w:rsid w:val="001D2429"/>
    <w:rsid w:val="001D62B4"/>
    <w:rsid w:val="001D6B71"/>
    <w:rsid w:val="001E1408"/>
    <w:rsid w:val="001E3C66"/>
    <w:rsid w:val="001E4269"/>
    <w:rsid w:val="001E69AF"/>
    <w:rsid w:val="001F0846"/>
    <w:rsid w:val="001F0C34"/>
    <w:rsid w:val="0020209C"/>
    <w:rsid w:val="002050AB"/>
    <w:rsid w:val="00205685"/>
    <w:rsid w:val="00206F95"/>
    <w:rsid w:val="00210A01"/>
    <w:rsid w:val="002161AC"/>
    <w:rsid w:val="002205ED"/>
    <w:rsid w:val="00236BA6"/>
    <w:rsid w:val="0025109E"/>
    <w:rsid w:val="0025509E"/>
    <w:rsid w:val="00262ED0"/>
    <w:rsid w:val="00263112"/>
    <w:rsid w:val="00276D8A"/>
    <w:rsid w:val="002822A9"/>
    <w:rsid w:val="002837D7"/>
    <w:rsid w:val="00283DB8"/>
    <w:rsid w:val="00283F99"/>
    <w:rsid w:val="00286DCE"/>
    <w:rsid w:val="00291CDE"/>
    <w:rsid w:val="00292167"/>
    <w:rsid w:val="00293EA7"/>
    <w:rsid w:val="00296E43"/>
    <w:rsid w:val="002A20CC"/>
    <w:rsid w:val="002A3466"/>
    <w:rsid w:val="002A38FF"/>
    <w:rsid w:val="002A3BBE"/>
    <w:rsid w:val="002A45EB"/>
    <w:rsid w:val="002B235D"/>
    <w:rsid w:val="002B6E03"/>
    <w:rsid w:val="002C3576"/>
    <w:rsid w:val="002C7EA9"/>
    <w:rsid w:val="002D06D4"/>
    <w:rsid w:val="002D4305"/>
    <w:rsid w:val="002D6260"/>
    <w:rsid w:val="002E245D"/>
    <w:rsid w:val="002E62DE"/>
    <w:rsid w:val="002E6F72"/>
    <w:rsid w:val="002F2E18"/>
    <w:rsid w:val="002F485D"/>
    <w:rsid w:val="00301A22"/>
    <w:rsid w:val="00313921"/>
    <w:rsid w:val="0031559B"/>
    <w:rsid w:val="00321E1E"/>
    <w:rsid w:val="003226D6"/>
    <w:rsid w:val="003229BB"/>
    <w:rsid w:val="003242F8"/>
    <w:rsid w:val="0033259F"/>
    <w:rsid w:val="00332662"/>
    <w:rsid w:val="00333F8D"/>
    <w:rsid w:val="00336E01"/>
    <w:rsid w:val="00340651"/>
    <w:rsid w:val="00341D3D"/>
    <w:rsid w:val="00343AD6"/>
    <w:rsid w:val="003445A7"/>
    <w:rsid w:val="00345026"/>
    <w:rsid w:val="00353103"/>
    <w:rsid w:val="00353D44"/>
    <w:rsid w:val="0035490B"/>
    <w:rsid w:val="00354A06"/>
    <w:rsid w:val="00361BB4"/>
    <w:rsid w:val="00363971"/>
    <w:rsid w:val="0037083D"/>
    <w:rsid w:val="00371432"/>
    <w:rsid w:val="003752BA"/>
    <w:rsid w:val="0038212B"/>
    <w:rsid w:val="0039594D"/>
    <w:rsid w:val="00395AE4"/>
    <w:rsid w:val="003A2057"/>
    <w:rsid w:val="003A30B6"/>
    <w:rsid w:val="003A4A31"/>
    <w:rsid w:val="003A5762"/>
    <w:rsid w:val="003B1247"/>
    <w:rsid w:val="003B56EB"/>
    <w:rsid w:val="003B5D92"/>
    <w:rsid w:val="003B66F6"/>
    <w:rsid w:val="003B6980"/>
    <w:rsid w:val="003B70C9"/>
    <w:rsid w:val="003B7109"/>
    <w:rsid w:val="003C1383"/>
    <w:rsid w:val="003C161C"/>
    <w:rsid w:val="003C6336"/>
    <w:rsid w:val="003C718C"/>
    <w:rsid w:val="003D275E"/>
    <w:rsid w:val="003D41F5"/>
    <w:rsid w:val="003D47F8"/>
    <w:rsid w:val="003D5BE1"/>
    <w:rsid w:val="003D6AE4"/>
    <w:rsid w:val="003E05CA"/>
    <w:rsid w:val="003E324A"/>
    <w:rsid w:val="003E4B31"/>
    <w:rsid w:val="003F26D9"/>
    <w:rsid w:val="003F3563"/>
    <w:rsid w:val="003F5CE5"/>
    <w:rsid w:val="003F65E6"/>
    <w:rsid w:val="003F7BFE"/>
    <w:rsid w:val="0040188A"/>
    <w:rsid w:val="00402B02"/>
    <w:rsid w:val="00403422"/>
    <w:rsid w:val="00403B92"/>
    <w:rsid w:val="00404C47"/>
    <w:rsid w:val="0040731D"/>
    <w:rsid w:val="00407A3D"/>
    <w:rsid w:val="004122EB"/>
    <w:rsid w:val="0041268A"/>
    <w:rsid w:val="004135A4"/>
    <w:rsid w:val="00414D57"/>
    <w:rsid w:val="004156CA"/>
    <w:rsid w:val="00420FF1"/>
    <w:rsid w:val="004250BA"/>
    <w:rsid w:val="00427383"/>
    <w:rsid w:val="00427A52"/>
    <w:rsid w:val="0043314E"/>
    <w:rsid w:val="00442B12"/>
    <w:rsid w:val="00446594"/>
    <w:rsid w:val="00447512"/>
    <w:rsid w:val="00450E1C"/>
    <w:rsid w:val="004526F3"/>
    <w:rsid w:val="00460BB3"/>
    <w:rsid w:val="00460EB6"/>
    <w:rsid w:val="00465B93"/>
    <w:rsid w:val="00467E9F"/>
    <w:rsid w:val="0047011D"/>
    <w:rsid w:val="00475692"/>
    <w:rsid w:val="004758C0"/>
    <w:rsid w:val="004849E7"/>
    <w:rsid w:val="00486265"/>
    <w:rsid w:val="004907DA"/>
    <w:rsid w:val="00495C3E"/>
    <w:rsid w:val="004C24E3"/>
    <w:rsid w:val="004C70D8"/>
    <w:rsid w:val="004D01EA"/>
    <w:rsid w:val="004D054A"/>
    <w:rsid w:val="004D45E8"/>
    <w:rsid w:val="004D48B2"/>
    <w:rsid w:val="004D5C70"/>
    <w:rsid w:val="004E12F9"/>
    <w:rsid w:val="004F3AAB"/>
    <w:rsid w:val="004F4604"/>
    <w:rsid w:val="004F4F13"/>
    <w:rsid w:val="004F5BA2"/>
    <w:rsid w:val="004F5F5F"/>
    <w:rsid w:val="004F6FF9"/>
    <w:rsid w:val="005031CF"/>
    <w:rsid w:val="00503958"/>
    <w:rsid w:val="00503E7C"/>
    <w:rsid w:val="00506414"/>
    <w:rsid w:val="00506541"/>
    <w:rsid w:val="005101B6"/>
    <w:rsid w:val="00510DFE"/>
    <w:rsid w:val="00515676"/>
    <w:rsid w:val="00516784"/>
    <w:rsid w:val="005223D6"/>
    <w:rsid w:val="0052472E"/>
    <w:rsid w:val="0052799F"/>
    <w:rsid w:val="00536311"/>
    <w:rsid w:val="005400BC"/>
    <w:rsid w:val="00555973"/>
    <w:rsid w:val="00556EA2"/>
    <w:rsid w:val="005603BC"/>
    <w:rsid w:val="00560EC9"/>
    <w:rsid w:val="00570C86"/>
    <w:rsid w:val="00570FB2"/>
    <w:rsid w:val="00572649"/>
    <w:rsid w:val="0058450A"/>
    <w:rsid w:val="00586DE7"/>
    <w:rsid w:val="005922A1"/>
    <w:rsid w:val="00592B2E"/>
    <w:rsid w:val="00593BF9"/>
    <w:rsid w:val="00596529"/>
    <w:rsid w:val="00597C0F"/>
    <w:rsid w:val="00597FC8"/>
    <w:rsid w:val="005A057A"/>
    <w:rsid w:val="005A1598"/>
    <w:rsid w:val="005A65E9"/>
    <w:rsid w:val="005A6BB6"/>
    <w:rsid w:val="005A75D9"/>
    <w:rsid w:val="005B399E"/>
    <w:rsid w:val="005B632F"/>
    <w:rsid w:val="005B7356"/>
    <w:rsid w:val="005B78DE"/>
    <w:rsid w:val="005B7E24"/>
    <w:rsid w:val="005B7F60"/>
    <w:rsid w:val="005C7ABC"/>
    <w:rsid w:val="005D1405"/>
    <w:rsid w:val="005D2DF9"/>
    <w:rsid w:val="005D5DA8"/>
    <w:rsid w:val="005D76C4"/>
    <w:rsid w:val="005E2354"/>
    <w:rsid w:val="005E264E"/>
    <w:rsid w:val="005E30DA"/>
    <w:rsid w:val="005F5934"/>
    <w:rsid w:val="0060534D"/>
    <w:rsid w:val="00605BE5"/>
    <w:rsid w:val="0061266C"/>
    <w:rsid w:val="006127E7"/>
    <w:rsid w:val="006139F1"/>
    <w:rsid w:val="0061719D"/>
    <w:rsid w:val="00622BB0"/>
    <w:rsid w:val="00627FEC"/>
    <w:rsid w:val="00632945"/>
    <w:rsid w:val="00635FD4"/>
    <w:rsid w:val="00641058"/>
    <w:rsid w:val="00641112"/>
    <w:rsid w:val="00644685"/>
    <w:rsid w:val="00644B38"/>
    <w:rsid w:val="00647043"/>
    <w:rsid w:val="00651CBB"/>
    <w:rsid w:val="00661EAC"/>
    <w:rsid w:val="006626FC"/>
    <w:rsid w:val="00662893"/>
    <w:rsid w:val="0066483D"/>
    <w:rsid w:val="00664956"/>
    <w:rsid w:val="006651A9"/>
    <w:rsid w:val="00666842"/>
    <w:rsid w:val="006677B7"/>
    <w:rsid w:val="00672365"/>
    <w:rsid w:val="00673526"/>
    <w:rsid w:val="00680BB0"/>
    <w:rsid w:val="006813C5"/>
    <w:rsid w:val="00681D07"/>
    <w:rsid w:val="00683077"/>
    <w:rsid w:val="006836A0"/>
    <w:rsid w:val="00685617"/>
    <w:rsid w:val="0069050E"/>
    <w:rsid w:val="006919B0"/>
    <w:rsid w:val="0069230A"/>
    <w:rsid w:val="00692E16"/>
    <w:rsid w:val="0069554B"/>
    <w:rsid w:val="006A30F0"/>
    <w:rsid w:val="006A4264"/>
    <w:rsid w:val="006A61A2"/>
    <w:rsid w:val="006A7EFB"/>
    <w:rsid w:val="006B074B"/>
    <w:rsid w:val="006B2C1A"/>
    <w:rsid w:val="006B382A"/>
    <w:rsid w:val="006B5F90"/>
    <w:rsid w:val="006B6ECE"/>
    <w:rsid w:val="006C0213"/>
    <w:rsid w:val="006D34AB"/>
    <w:rsid w:val="006D3B6D"/>
    <w:rsid w:val="006E1982"/>
    <w:rsid w:val="006E4045"/>
    <w:rsid w:val="006E677F"/>
    <w:rsid w:val="006E7E17"/>
    <w:rsid w:val="006F5903"/>
    <w:rsid w:val="006F78B2"/>
    <w:rsid w:val="00701558"/>
    <w:rsid w:val="00701AD3"/>
    <w:rsid w:val="00704E53"/>
    <w:rsid w:val="00706588"/>
    <w:rsid w:val="00710515"/>
    <w:rsid w:val="00714528"/>
    <w:rsid w:val="007238CD"/>
    <w:rsid w:val="0072562C"/>
    <w:rsid w:val="00726762"/>
    <w:rsid w:val="00732E57"/>
    <w:rsid w:val="007410AB"/>
    <w:rsid w:val="007450D5"/>
    <w:rsid w:val="00745F99"/>
    <w:rsid w:val="0074773B"/>
    <w:rsid w:val="00753A17"/>
    <w:rsid w:val="00754479"/>
    <w:rsid w:val="0075605B"/>
    <w:rsid w:val="00756E71"/>
    <w:rsid w:val="00756EA6"/>
    <w:rsid w:val="007575A0"/>
    <w:rsid w:val="00763611"/>
    <w:rsid w:val="00764C72"/>
    <w:rsid w:val="00775086"/>
    <w:rsid w:val="00775932"/>
    <w:rsid w:val="00777606"/>
    <w:rsid w:val="0077770E"/>
    <w:rsid w:val="007803FD"/>
    <w:rsid w:val="0078155B"/>
    <w:rsid w:val="00791ED7"/>
    <w:rsid w:val="00793A40"/>
    <w:rsid w:val="007965DE"/>
    <w:rsid w:val="00797918"/>
    <w:rsid w:val="007A27D8"/>
    <w:rsid w:val="007A7DD3"/>
    <w:rsid w:val="007B58A0"/>
    <w:rsid w:val="007B6F2B"/>
    <w:rsid w:val="007B728A"/>
    <w:rsid w:val="007B763E"/>
    <w:rsid w:val="007D2F9E"/>
    <w:rsid w:val="007D7DCC"/>
    <w:rsid w:val="007E1715"/>
    <w:rsid w:val="007E2EEE"/>
    <w:rsid w:val="007E311C"/>
    <w:rsid w:val="007E3F4B"/>
    <w:rsid w:val="007E543E"/>
    <w:rsid w:val="007E59DC"/>
    <w:rsid w:val="007E6763"/>
    <w:rsid w:val="007F09BF"/>
    <w:rsid w:val="007F1705"/>
    <w:rsid w:val="007F3AA9"/>
    <w:rsid w:val="007F3E1B"/>
    <w:rsid w:val="007F6A2F"/>
    <w:rsid w:val="007F7010"/>
    <w:rsid w:val="00800780"/>
    <w:rsid w:val="008021A3"/>
    <w:rsid w:val="00813955"/>
    <w:rsid w:val="0081765A"/>
    <w:rsid w:val="00825618"/>
    <w:rsid w:val="00827ECE"/>
    <w:rsid w:val="00832411"/>
    <w:rsid w:val="00836BF2"/>
    <w:rsid w:val="008418F1"/>
    <w:rsid w:val="008452B1"/>
    <w:rsid w:val="008466C8"/>
    <w:rsid w:val="008468A1"/>
    <w:rsid w:val="00846E35"/>
    <w:rsid w:val="008520E0"/>
    <w:rsid w:val="008529C7"/>
    <w:rsid w:val="0085608B"/>
    <w:rsid w:val="008572A4"/>
    <w:rsid w:val="00860A49"/>
    <w:rsid w:val="00860ABF"/>
    <w:rsid w:val="00862D3A"/>
    <w:rsid w:val="0086316F"/>
    <w:rsid w:val="00866C41"/>
    <w:rsid w:val="00870E40"/>
    <w:rsid w:val="008772C5"/>
    <w:rsid w:val="008775B7"/>
    <w:rsid w:val="0088099E"/>
    <w:rsid w:val="00883AE0"/>
    <w:rsid w:val="00885D2E"/>
    <w:rsid w:val="0088653B"/>
    <w:rsid w:val="00891AAE"/>
    <w:rsid w:val="008928A2"/>
    <w:rsid w:val="00892D42"/>
    <w:rsid w:val="00893C84"/>
    <w:rsid w:val="00893CA9"/>
    <w:rsid w:val="008949A3"/>
    <w:rsid w:val="0089554B"/>
    <w:rsid w:val="00897C48"/>
    <w:rsid w:val="008A09CA"/>
    <w:rsid w:val="008A2053"/>
    <w:rsid w:val="008A22CB"/>
    <w:rsid w:val="008A28E8"/>
    <w:rsid w:val="008A31B2"/>
    <w:rsid w:val="008A36BC"/>
    <w:rsid w:val="008A7B31"/>
    <w:rsid w:val="008B0C5A"/>
    <w:rsid w:val="008B3516"/>
    <w:rsid w:val="008B7356"/>
    <w:rsid w:val="008B7D1B"/>
    <w:rsid w:val="008C3113"/>
    <w:rsid w:val="008C49F3"/>
    <w:rsid w:val="008C6F89"/>
    <w:rsid w:val="008C70B3"/>
    <w:rsid w:val="008D2071"/>
    <w:rsid w:val="008E28F4"/>
    <w:rsid w:val="008E334C"/>
    <w:rsid w:val="008E4A7C"/>
    <w:rsid w:val="008E5E35"/>
    <w:rsid w:val="008F3476"/>
    <w:rsid w:val="008F3DE4"/>
    <w:rsid w:val="008F519C"/>
    <w:rsid w:val="008F7072"/>
    <w:rsid w:val="008F7C95"/>
    <w:rsid w:val="00903BF9"/>
    <w:rsid w:val="00913280"/>
    <w:rsid w:val="00915658"/>
    <w:rsid w:val="00916BB3"/>
    <w:rsid w:val="00921204"/>
    <w:rsid w:val="009240C3"/>
    <w:rsid w:val="00931625"/>
    <w:rsid w:val="00933776"/>
    <w:rsid w:val="00935CDC"/>
    <w:rsid w:val="009424AC"/>
    <w:rsid w:val="00946D45"/>
    <w:rsid w:val="0095035C"/>
    <w:rsid w:val="00952C27"/>
    <w:rsid w:val="0095307E"/>
    <w:rsid w:val="009530D8"/>
    <w:rsid w:val="0095660B"/>
    <w:rsid w:val="00962255"/>
    <w:rsid w:val="0096727D"/>
    <w:rsid w:val="00967629"/>
    <w:rsid w:val="00970A5C"/>
    <w:rsid w:val="00970B70"/>
    <w:rsid w:val="00974B57"/>
    <w:rsid w:val="009A0B7B"/>
    <w:rsid w:val="009A2B42"/>
    <w:rsid w:val="009B347B"/>
    <w:rsid w:val="009B5344"/>
    <w:rsid w:val="009B6EE9"/>
    <w:rsid w:val="009C5DE3"/>
    <w:rsid w:val="009D1F30"/>
    <w:rsid w:val="009E0878"/>
    <w:rsid w:val="009E2CBF"/>
    <w:rsid w:val="009E31E0"/>
    <w:rsid w:val="009E65E6"/>
    <w:rsid w:val="009F3F42"/>
    <w:rsid w:val="009F6122"/>
    <w:rsid w:val="009F729F"/>
    <w:rsid w:val="00A05113"/>
    <w:rsid w:val="00A15EFC"/>
    <w:rsid w:val="00A1681B"/>
    <w:rsid w:val="00A17C1E"/>
    <w:rsid w:val="00A22955"/>
    <w:rsid w:val="00A23628"/>
    <w:rsid w:val="00A33497"/>
    <w:rsid w:val="00A34207"/>
    <w:rsid w:val="00A3645E"/>
    <w:rsid w:val="00A37FDD"/>
    <w:rsid w:val="00A41384"/>
    <w:rsid w:val="00A43CD0"/>
    <w:rsid w:val="00A4542D"/>
    <w:rsid w:val="00A4619B"/>
    <w:rsid w:val="00A47057"/>
    <w:rsid w:val="00A47314"/>
    <w:rsid w:val="00A47990"/>
    <w:rsid w:val="00A50612"/>
    <w:rsid w:val="00A50908"/>
    <w:rsid w:val="00A52221"/>
    <w:rsid w:val="00A5225B"/>
    <w:rsid w:val="00A54BFD"/>
    <w:rsid w:val="00A556A3"/>
    <w:rsid w:val="00A62A68"/>
    <w:rsid w:val="00A6379F"/>
    <w:rsid w:val="00A7332C"/>
    <w:rsid w:val="00A825EA"/>
    <w:rsid w:val="00A917A9"/>
    <w:rsid w:val="00A92718"/>
    <w:rsid w:val="00A93F00"/>
    <w:rsid w:val="00A9431D"/>
    <w:rsid w:val="00A94350"/>
    <w:rsid w:val="00A95201"/>
    <w:rsid w:val="00A970D4"/>
    <w:rsid w:val="00A97133"/>
    <w:rsid w:val="00A976B3"/>
    <w:rsid w:val="00AA2CAC"/>
    <w:rsid w:val="00AA66D1"/>
    <w:rsid w:val="00AA6A8D"/>
    <w:rsid w:val="00AA7242"/>
    <w:rsid w:val="00AB143A"/>
    <w:rsid w:val="00AB1B08"/>
    <w:rsid w:val="00AB27F2"/>
    <w:rsid w:val="00AC7373"/>
    <w:rsid w:val="00AC75CE"/>
    <w:rsid w:val="00AD1B2C"/>
    <w:rsid w:val="00AD444D"/>
    <w:rsid w:val="00AE0E85"/>
    <w:rsid w:val="00AE49EC"/>
    <w:rsid w:val="00AF00C5"/>
    <w:rsid w:val="00AF0DC5"/>
    <w:rsid w:val="00AF52BF"/>
    <w:rsid w:val="00AF5486"/>
    <w:rsid w:val="00AF6B1C"/>
    <w:rsid w:val="00B01210"/>
    <w:rsid w:val="00B02136"/>
    <w:rsid w:val="00B052A4"/>
    <w:rsid w:val="00B05867"/>
    <w:rsid w:val="00B126C5"/>
    <w:rsid w:val="00B12F87"/>
    <w:rsid w:val="00B1356D"/>
    <w:rsid w:val="00B203AB"/>
    <w:rsid w:val="00B22599"/>
    <w:rsid w:val="00B23D6D"/>
    <w:rsid w:val="00B23E2B"/>
    <w:rsid w:val="00B24B7F"/>
    <w:rsid w:val="00B24FAA"/>
    <w:rsid w:val="00B255EA"/>
    <w:rsid w:val="00B26317"/>
    <w:rsid w:val="00B27F63"/>
    <w:rsid w:val="00B34653"/>
    <w:rsid w:val="00B37A65"/>
    <w:rsid w:val="00B37D10"/>
    <w:rsid w:val="00B43527"/>
    <w:rsid w:val="00B455B8"/>
    <w:rsid w:val="00B45C9E"/>
    <w:rsid w:val="00B46705"/>
    <w:rsid w:val="00B60800"/>
    <w:rsid w:val="00B62FEE"/>
    <w:rsid w:val="00B73746"/>
    <w:rsid w:val="00B83461"/>
    <w:rsid w:val="00B83C49"/>
    <w:rsid w:val="00B908AE"/>
    <w:rsid w:val="00B93CB3"/>
    <w:rsid w:val="00B955F8"/>
    <w:rsid w:val="00B9622C"/>
    <w:rsid w:val="00B9654F"/>
    <w:rsid w:val="00B96A4C"/>
    <w:rsid w:val="00B96C95"/>
    <w:rsid w:val="00B97808"/>
    <w:rsid w:val="00BA3901"/>
    <w:rsid w:val="00BA6267"/>
    <w:rsid w:val="00BA6450"/>
    <w:rsid w:val="00BA7845"/>
    <w:rsid w:val="00BB1BFF"/>
    <w:rsid w:val="00BB4988"/>
    <w:rsid w:val="00BB4C3E"/>
    <w:rsid w:val="00BB74B5"/>
    <w:rsid w:val="00BB7E2E"/>
    <w:rsid w:val="00BC4241"/>
    <w:rsid w:val="00BC5545"/>
    <w:rsid w:val="00BC7112"/>
    <w:rsid w:val="00BD2682"/>
    <w:rsid w:val="00BD5DEC"/>
    <w:rsid w:val="00BD64C9"/>
    <w:rsid w:val="00BE0299"/>
    <w:rsid w:val="00BE14D5"/>
    <w:rsid w:val="00BE5033"/>
    <w:rsid w:val="00BE66EF"/>
    <w:rsid w:val="00BE6EBB"/>
    <w:rsid w:val="00BF1588"/>
    <w:rsid w:val="00BF2731"/>
    <w:rsid w:val="00C02CB3"/>
    <w:rsid w:val="00C03623"/>
    <w:rsid w:val="00C04288"/>
    <w:rsid w:val="00C04BDF"/>
    <w:rsid w:val="00C07A07"/>
    <w:rsid w:val="00C07BE1"/>
    <w:rsid w:val="00C12E2B"/>
    <w:rsid w:val="00C135CC"/>
    <w:rsid w:val="00C145AB"/>
    <w:rsid w:val="00C221BE"/>
    <w:rsid w:val="00C26884"/>
    <w:rsid w:val="00C26CB1"/>
    <w:rsid w:val="00C273D1"/>
    <w:rsid w:val="00C30AA6"/>
    <w:rsid w:val="00C310FE"/>
    <w:rsid w:val="00C33787"/>
    <w:rsid w:val="00C35B92"/>
    <w:rsid w:val="00C367D1"/>
    <w:rsid w:val="00C45B94"/>
    <w:rsid w:val="00C45D3B"/>
    <w:rsid w:val="00C46FEA"/>
    <w:rsid w:val="00C5109E"/>
    <w:rsid w:val="00C524D8"/>
    <w:rsid w:val="00C55594"/>
    <w:rsid w:val="00C57396"/>
    <w:rsid w:val="00C6631A"/>
    <w:rsid w:val="00C7024B"/>
    <w:rsid w:val="00C7147E"/>
    <w:rsid w:val="00C7238C"/>
    <w:rsid w:val="00C72E33"/>
    <w:rsid w:val="00C84753"/>
    <w:rsid w:val="00C929DD"/>
    <w:rsid w:val="00C9566A"/>
    <w:rsid w:val="00C96125"/>
    <w:rsid w:val="00C97508"/>
    <w:rsid w:val="00C97E80"/>
    <w:rsid w:val="00CA3BAB"/>
    <w:rsid w:val="00CA5BDB"/>
    <w:rsid w:val="00CA6018"/>
    <w:rsid w:val="00CA71F0"/>
    <w:rsid w:val="00CB68DC"/>
    <w:rsid w:val="00CC0AD4"/>
    <w:rsid w:val="00CC59BA"/>
    <w:rsid w:val="00CD1CCE"/>
    <w:rsid w:val="00CE1B14"/>
    <w:rsid w:val="00CE2063"/>
    <w:rsid w:val="00CE6885"/>
    <w:rsid w:val="00CF16B0"/>
    <w:rsid w:val="00CF4C25"/>
    <w:rsid w:val="00CF62B7"/>
    <w:rsid w:val="00D003E0"/>
    <w:rsid w:val="00D00715"/>
    <w:rsid w:val="00D0265A"/>
    <w:rsid w:val="00D055B2"/>
    <w:rsid w:val="00D06535"/>
    <w:rsid w:val="00D1085D"/>
    <w:rsid w:val="00D13D5F"/>
    <w:rsid w:val="00D15761"/>
    <w:rsid w:val="00D22EA6"/>
    <w:rsid w:val="00D27878"/>
    <w:rsid w:val="00D304FA"/>
    <w:rsid w:val="00D32AED"/>
    <w:rsid w:val="00D341AF"/>
    <w:rsid w:val="00D35E14"/>
    <w:rsid w:val="00D418CC"/>
    <w:rsid w:val="00D430F0"/>
    <w:rsid w:val="00D44956"/>
    <w:rsid w:val="00D44C4C"/>
    <w:rsid w:val="00D51488"/>
    <w:rsid w:val="00D5518E"/>
    <w:rsid w:val="00D55806"/>
    <w:rsid w:val="00D605AE"/>
    <w:rsid w:val="00D66C17"/>
    <w:rsid w:val="00D700F6"/>
    <w:rsid w:val="00D70675"/>
    <w:rsid w:val="00D76419"/>
    <w:rsid w:val="00D8281F"/>
    <w:rsid w:val="00D84DFA"/>
    <w:rsid w:val="00D86FD9"/>
    <w:rsid w:val="00D94E70"/>
    <w:rsid w:val="00D96F2B"/>
    <w:rsid w:val="00DA7DE2"/>
    <w:rsid w:val="00DB28C9"/>
    <w:rsid w:val="00DB2B0E"/>
    <w:rsid w:val="00DB3074"/>
    <w:rsid w:val="00DB48C1"/>
    <w:rsid w:val="00DB7E0E"/>
    <w:rsid w:val="00DC2962"/>
    <w:rsid w:val="00DC5C55"/>
    <w:rsid w:val="00DC62F2"/>
    <w:rsid w:val="00DD339C"/>
    <w:rsid w:val="00DE25C7"/>
    <w:rsid w:val="00DF4EB3"/>
    <w:rsid w:val="00DF68D8"/>
    <w:rsid w:val="00DF7F57"/>
    <w:rsid w:val="00E105A0"/>
    <w:rsid w:val="00E130A1"/>
    <w:rsid w:val="00E1515D"/>
    <w:rsid w:val="00E172A5"/>
    <w:rsid w:val="00E17733"/>
    <w:rsid w:val="00E22B44"/>
    <w:rsid w:val="00E2475C"/>
    <w:rsid w:val="00E25077"/>
    <w:rsid w:val="00E31E50"/>
    <w:rsid w:val="00E321A3"/>
    <w:rsid w:val="00E37551"/>
    <w:rsid w:val="00E50502"/>
    <w:rsid w:val="00E56D31"/>
    <w:rsid w:val="00E57502"/>
    <w:rsid w:val="00E62C8A"/>
    <w:rsid w:val="00E662F2"/>
    <w:rsid w:val="00E72B71"/>
    <w:rsid w:val="00E75AD5"/>
    <w:rsid w:val="00E76D4E"/>
    <w:rsid w:val="00E76F34"/>
    <w:rsid w:val="00E8507A"/>
    <w:rsid w:val="00E853F5"/>
    <w:rsid w:val="00E913C1"/>
    <w:rsid w:val="00E91B58"/>
    <w:rsid w:val="00E923D2"/>
    <w:rsid w:val="00E93E50"/>
    <w:rsid w:val="00E94390"/>
    <w:rsid w:val="00E96FEB"/>
    <w:rsid w:val="00EA052B"/>
    <w:rsid w:val="00EA1D9B"/>
    <w:rsid w:val="00EB2E52"/>
    <w:rsid w:val="00EC1801"/>
    <w:rsid w:val="00EC2D4A"/>
    <w:rsid w:val="00EC3162"/>
    <w:rsid w:val="00EC43C7"/>
    <w:rsid w:val="00EC65CC"/>
    <w:rsid w:val="00ED041F"/>
    <w:rsid w:val="00EE10CC"/>
    <w:rsid w:val="00EE5C43"/>
    <w:rsid w:val="00EF613F"/>
    <w:rsid w:val="00F06D1D"/>
    <w:rsid w:val="00F10DBE"/>
    <w:rsid w:val="00F12C5C"/>
    <w:rsid w:val="00F20BB1"/>
    <w:rsid w:val="00F22342"/>
    <w:rsid w:val="00F27209"/>
    <w:rsid w:val="00F27626"/>
    <w:rsid w:val="00F30B05"/>
    <w:rsid w:val="00F32D33"/>
    <w:rsid w:val="00F40507"/>
    <w:rsid w:val="00F40EB8"/>
    <w:rsid w:val="00F4539F"/>
    <w:rsid w:val="00F45B0F"/>
    <w:rsid w:val="00F54663"/>
    <w:rsid w:val="00F616CF"/>
    <w:rsid w:val="00F624ED"/>
    <w:rsid w:val="00F659B5"/>
    <w:rsid w:val="00F65F03"/>
    <w:rsid w:val="00F70438"/>
    <w:rsid w:val="00F71145"/>
    <w:rsid w:val="00F71327"/>
    <w:rsid w:val="00F714AE"/>
    <w:rsid w:val="00F719D2"/>
    <w:rsid w:val="00F73C84"/>
    <w:rsid w:val="00F7550E"/>
    <w:rsid w:val="00F8482B"/>
    <w:rsid w:val="00F917FB"/>
    <w:rsid w:val="00F91D83"/>
    <w:rsid w:val="00F943E8"/>
    <w:rsid w:val="00F9583D"/>
    <w:rsid w:val="00F96032"/>
    <w:rsid w:val="00F96D82"/>
    <w:rsid w:val="00FA0858"/>
    <w:rsid w:val="00FA37D5"/>
    <w:rsid w:val="00FA5545"/>
    <w:rsid w:val="00FA6684"/>
    <w:rsid w:val="00FB24B5"/>
    <w:rsid w:val="00FB5783"/>
    <w:rsid w:val="00FB727A"/>
    <w:rsid w:val="00FC0B19"/>
    <w:rsid w:val="00FC6974"/>
    <w:rsid w:val="00FC792D"/>
    <w:rsid w:val="00FD2B5C"/>
    <w:rsid w:val="00FD3889"/>
    <w:rsid w:val="00FD4F30"/>
    <w:rsid w:val="00FE0177"/>
    <w:rsid w:val="00FE02B3"/>
    <w:rsid w:val="00FE11E0"/>
    <w:rsid w:val="00FE1BD8"/>
    <w:rsid w:val="00FE2F4F"/>
    <w:rsid w:val="00FE465E"/>
    <w:rsid w:val="00FF2ACD"/>
    <w:rsid w:val="00FF4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A5F98B"/>
  <w15:docId w15:val="{38CD6AA4-5923-42E1-BEBB-56A84440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2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1681B"/>
    <w:pPr>
      <w:ind w:firstLine="720"/>
      <w:jc w:val="both"/>
    </w:pPr>
    <w:rPr>
      <w:rFonts w:ascii=".VnTime" w:hAnsi=".VnTime"/>
      <w:sz w:val="28"/>
      <w:szCs w:val="20"/>
    </w:rPr>
  </w:style>
  <w:style w:type="character" w:customStyle="1" w:styleId="BodyTextIndentChar">
    <w:name w:val="Body Text Indent Char"/>
    <w:link w:val="BodyTextIndent"/>
    <w:rsid w:val="00A1681B"/>
    <w:rPr>
      <w:rFonts w:ascii=".VnTime" w:hAnsi=".VnTime"/>
      <w:sz w:val="28"/>
    </w:rPr>
  </w:style>
  <w:style w:type="paragraph" w:styleId="BodyTextIndent2">
    <w:name w:val="Body Text Indent 2"/>
    <w:basedOn w:val="Normal"/>
    <w:link w:val="BodyTextIndent2Char"/>
    <w:rsid w:val="00A1681B"/>
    <w:pPr>
      <w:ind w:firstLine="720"/>
    </w:pPr>
    <w:rPr>
      <w:rFonts w:ascii=".VnTime" w:hAnsi=".VnTime"/>
      <w:sz w:val="28"/>
      <w:szCs w:val="20"/>
    </w:rPr>
  </w:style>
  <w:style w:type="character" w:customStyle="1" w:styleId="BodyTextIndent2Char">
    <w:name w:val="Body Text Indent 2 Char"/>
    <w:link w:val="BodyTextIndent2"/>
    <w:rsid w:val="00A1681B"/>
    <w:rPr>
      <w:rFonts w:ascii=".VnTime" w:hAnsi=".VnTime"/>
      <w:sz w:val="28"/>
    </w:rPr>
  </w:style>
  <w:style w:type="paragraph" w:styleId="BodyText">
    <w:name w:val="Body Text"/>
    <w:basedOn w:val="Normal"/>
    <w:link w:val="BodyTextChar"/>
    <w:rsid w:val="00A1681B"/>
    <w:pPr>
      <w:jc w:val="both"/>
    </w:pPr>
    <w:rPr>
      <w:rFonts w:ascii=".VnTime" w:hAnsi=".VnTime"/>
      <w:sz w:val="26"/>
      <w:szCs w:val="20"/>
      <w:lang w:val="en-GB"/>
    </w:rPr>
  </w:style>
  <w:style w:type="character" w:customStyle="1" w:styleId="BodyTextChar">
    <w:name w:val="Body Text Char"/>
    <w:link w:val="BodyText"/>
    <w:rsid w:val="00A1681B"/>
    <w:rPr>
      <w:rFonts w:ascii=".VnTime" w:hAnsi=".VnTime"/>
      <w:sz w:val="26"/>
      <w:lang w:val="en-GB"/>
    </w:rPr>
  </w:style>
  <w:style w:type="paragraph" w:styleId="Header">
    <w:name w:val="header"/>
    <w:basedOn w:val="Normal"/>
    <w:link w:val="HeaderChar"/>
    <w:uiPriority w:val="99"/>
    <w:rsid w:val="00E72B71"/>
    <w:pPr>
      <w:tabs>
        <w:tab w:val="center" w:pos="4680"/>
        <w:tab w:val="right" w:pos="9360"/>
      </w:tabs>
    </w:pPr>
  </w:style>
  <w:style w:type="character" w:customStyle="1" w:styleId="HeaderChar">
    <w:name w:val="Header Char"/>
    <w:link w:val="Header"/>
    <w:uiPriority w:val="99"/>
    <w:rsid w:val="00E72B71"/>
    <w:rPr>
      <w:sz w:val="24"/>
      <w:szCs w:val="24"/>
    </w:rPr>
  </w:style>
  <w:style w:type="paragraph" w:styleId="Footer">
    <w:name w:val="footer"/>
    <w:basedOn w:val="Normal"/>
    <w:link w:val="FooterChar"/>
    <w:uiPriority w:val="99"/>
    <w:rsid w:val="00E72B71"/>
    <w:pPr>
      <w:tabs>
        <w:tab w:val="center" w:pos="4680"/>
        <w:tab w:val="right" w:pos="9360"/>
      </w:tabs>
    </w:pPr>
  </w:style>
  <w:style w:type="character" w:customStyle="1" w:styleId="FooterChar">
    <w:name w:val="Footer Char"/>
    <w:link w:val="Footer"/>
    <w:uiPriority w:val="99"/>
    <w:rsid w:val="00E72B71"/>
    <w:rPr>
      <w:sz w:val="24"/>
      <w:szCs w:val="24"/>
    </w:rPr>
  </w:style>
  <w:style w:type="paragraph" w:styleId="BalloonText">
    <w:name w:val="Balloon Text"/>
    <w:basedOn w:val="Normal"/>
    <w:link w:val="BalloonTextChar"/>
    <w:rsid w:val="00E76D4E"/>
    <w:rPr>
      <w:rFonts w:ascii="Tahoma" w:hAnsi="Tahoma" w:cs="Tahoma"/>
      <w:sz w:val="16"/>
      <w:szCs w:val="16"/>
    </w:rPr>
  </w:style>
  <w:style w:type="character" w:customStyle="1" w:styleId="BalloonTextChar">
    <w:name w:val="Balloon Text Char"/>
    <w:link w:val="BalloonText"/>
    <w:rsid w:val="00E76D4E"/>
    <w:rPr>
      <w:rFonts w:ascii="Tahoma" w:hAnsi="Tahoma" w:cs="Tahoma"/>
      <w:sz w:val="16"/>
      <w:szCs w:val="16"/>
    </w:rPr>
  </w:style>
  <w:style w:type="paragraph" w:styleId="NormalWeb">
    <w:name w:val="Normal (Web)"/>
    <w:basedOn w:val="Normal"/>
    <w:rsid w:val="00DE25C7"/>
    <w:pPr>
      <w:spacing w:before="100" w:beforeAutospacing="1" w:after="100" w:afterAutospacing="1"/>
    </w:pPr>
  </w:style>
  <w:style w:type="paragraph" w:customStyle="1" w:styleId="Char">
    <w:name w:val="Char"/>
    <w:basedOn w:val="Normal"/>
    <w:rsid w:val="00B97808"/>
    <w:pPr>
      <w:pageBreakBefore/>
      <w:spacing w:before="100" w:beforeAutospacing="1" w:after="100" w:afterAutospacing="1"/>
    </w:pPr>
    <w:rPr>
      <w:rFonts w:ascii="Tahoma" w:hAnsi="Tahoma" w:cs="Tahoma"/>
      <w:sz w:val="20"/>
      <w:szCs w:val="20"/>
    </w:rPr>
  </w:style>
  <w:style w:type="character" w:customStyle="1" w:styleId="normalchar">
    <w:name w:val="normal__char"/>
    <w:rsid w:val="008F519C"/>
  </w:style>
  <w:style w:type="paragraph" w:styleId="ListParagraph">
    <w:name w:val="List Paragraph"/>
    <w:basedOn w:val="Normal"/>
    <w:uiPriority w:val="34"/>
    <w:qFormat/>
    <w:rsid w:val="00F943E8"/>
    <w:pPr>
      <w:ind w:left="720"/>
      <w:contextualSpacing/>
    </w:pPr>
  </w:style>
  <w:style w:type="character" w:styleId="Hyperlink">
    <w:name w:val="Hyperlink"/>
    <w:basedOn w:val="DefaultParagraphFont"/>
    <w:uiPriority w:val="99"/>
    <w:rsid w:val="001D62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86448">
      <w:bodyDiv w:val="1"/>
      <w:marLeft w:val="0"/>
      <w:marRight w:val="0"/>
      <w:marTop w:val="0"/>
      <w:marBottom w:val="0"/>
      <w:divBdr>
        <w:top w:val="none" w:sz="0" w:space="0" w:color="auto"/>
        <w:left w:val="none" w:sz="0" w:space="0" w:color="auto"/>
        <w:bottom w:val="none" w:sz="0" w:space="0" w:color="auto"/>
        <w:right w:val="none" w:sz="0" w:space="0" w:color="auto"/>
      </w:divBdr>
    </w:div>
    <w:div w:id="707532518">
      <w:bodyDiv w:val="1"/>
      <w:marLeft w:val="0"/>
      <w:marRight w:val="0"/>
      <w:marTop w:val="0"/>
      <w:marBottom w:val="0"/>
      <w:divBdr>
        <w:top w:val="none" w:sz="0" w:space="0" w:color="auto"/>
        <w:left w:val="none" w:sz="0" w:space="0" w:color="auto"/>
        <w:bottom w:val="none" w:sz="0" w:space="0" w:color="auto"/>
        <w:right w:val="none" w:sz="0" w:space="0" w:color="auto"/>
      </w:divBdr>
    </w:div>
    <w:div w:id="1239947159">
      <w:bodyDiv w:val="1"/>
      <w:marLeft w:val="0"/>
      <w:marRight w:val="0"/>
      <w:marTop w:val="0"/>
      <w:marBottom w:val="0"/>
      <w:divBdr>
        <w:top w:val="none" w:sz="0" w:space="0" w:color="auto"/>
        <w:left w:val="none" w:sz="0" w:space="0" w:color="auto"/>
        <w:bottom w:val="none" w:sz="0" w:space="0" w:color="auto"/>
        <w:right w:val="none" w:sz="0" w:space="0" w:color="auto"/>
      </w:divBdr>
    </w:div>
    <w:div w:id="1361854859">
      <w:bodyDiv w:val="1"/>
      <w:marLeft w:val="0"/>
      <w:marRight w:val="0"/>
      <w:marTop w:val="0"/>
      <w:marBottom w:val="0"/>
      <w:divBdr>
        <w:top w:val="none" w:sz="0" w:space="0" w:color="auto"/>
        <w:left w:val="none" w:sz="0" w:space="0" w:color="auto"/>
        <w:bottom w:val="none" w:sz="0" w:space="0" w:color="auto"/>
        <w:right w:val="none" w:sz="0" w:space="0" w:color="auto"/>
      </w:divBdr>
    </w:div>
    <w:div w:id="1491603919">
      <w:bodyDiv w:val="1"/>
      <w:marLeft w:val="0"/>
      <w:marRight w:val="0"/>
      <w:marTop w:val="0"/>
      <w:marBottom w:val="0"/>
      <w:divBdr>
        <w:top w:val="none" w:sz="0" w:space="0" w:color="auto"/>
        <w:left w:val="none" w:sz="0" w:space="0" w:color="auto"/>
        <w:bottom w:val="none" w:sz="0" w:space="0" w:color="auto"/>
        <w:right w:val="none" w:sz="0" w:space="0" w:color="auto"/>
      </w:divBdr>
    </w:div>
    <w:div w:id="1573464135">
      <w:bodyDiv w:val="1"/>
      <w:marLeft w:val="0"/>
      <w:marRight w:val="0"/>
      <w:marTop w:val="0"/>
      <w:marBottom w:val="0"/>
      <w:divBdr>
        <w:top w:val="none" w:sz="0" w:space="0" w:color="auto"/>
        <w:left w:val="none" w:sz="0" w:space="0" w:color="auto"/>
        <w:bottom w:val="none" w:sz="0" w:space="0" w:color="auto"/>
        <w:right w:val="none" w:sz="0" w:space="0" w:color="auto"/>
      </w:divBdr>
    </w:div>
    <w:div w:id="1904096283">
      <w:bodyDiv w:val="1"/>
      <w:marLeft w:val="0"/>
      <w:marRight w:val="0"/>
      <w:marTop w:val="0"/>
      <w:marBottom w:val="0"/>
      <w:divBdr>
        <w:top w:val="none" w:sz="0" w:space="0" w:color="auto"/>
        <w:left w:val="none" w:sz="0" w:space="0" w:color="auto"/>
        <w:bottom w:val="none" w:sz="0" w:space="0" w:color="auto"/>
        <w:right w:val="none" w:sz="0" w:space="0" w:color="auto"/>
      </w:divBdr>
    </w:div>
    <w:div w:id="1955286959">
      <w:bodyDiv w:val="1"/>
      <w:marLeft w:val="0"/>
      <w:marRight w:val="0"/>
      <w:marTop w:val="0"/>
      <w:marBottom w:val="0"/>
      <w:divBdr>
        <w:top w:val="none" w:sz="0" w:space="0" w:color="auto"/>
        <w:left w:val="none" w:sz="0" w:space="0" w:color="auto"/>
        <w:bottom w:val="none" w:sz="0" w:space="0" w:color="auto"/>
        <w:right w:val="none" w:sz="0" w:space="0" w:color="auto"/>
      </w:divBdr>
    </w:div>
    <w:div w:id="2029016886">
      <w:bodyDiv w:val="1"/>
      <w:marLeft w:val="0"/>
      <w:marRight w:val="0"/>
      <w:marTop w:val="0"/>
      <w:marBottom w:val="0"/>
      <w:divBdr>
        <w:top w:val="none" w:sz="0" w:space="0" w:color="auto"/>
        <w:left w:val="none" w:sz="0" w:space="0" w:color="auto"/>
        <w:bottom w:val="none" w:sz="0" w:space="0" w:color="auto"/>
        <w:right w:val="none" w:sz="0" w:space="0" w:color="auto"/>
      </w:divBdr>
    </w:div>
    <w:div w:id="202928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otrocntt@vst.gov.v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ADAA4-ED6C-45C1-9462-C2C188A64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1874</Words>
  <Characters>7122</Characters>
  <Application>Microsoft Office Word</Application>
  <DocSecurity>0</DocSecurity>
  <Lines>296</Lines>
  <Paragraphs>166</Paragraphs>
  <ScaleCrop>false</ScaleCrop>
  <HeadingPairs>
    <vt:vector size="2" baseType="variant">
      <vt:variant>
        <vt:lpstr>Title</vt:lpstr>
      </vt:variant>
      <vt:variant>
        <vt:i4>1</vt:i4>
      </vt:variant>
    </vt:vector>
  </HeadingPairs>
  <TitlesOfParts>
    <vt:vector size="1" baseType="lpstr">
      <vt:lpstr>NGHỊ QUYẾT</vt:lpstr>
    </vt:vector>
  </TitlesOfParts>
  <Company>http//maytinh68.com</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NGHỊ QUYẾT</dc:title>
  <dc:subject/>
  <dc:creator>Cong ty Co phan May tinh 68</dc:creator>
  <cp:keywords/>
  <cp:lastModifiedBy>Ha01 Hoang Viet</cp:lastModifiedBy>
  <cp:revision>4</cp:revision>
  <cp:lastPrinted>2023-03-29T07:01:00Z</cp:lastPrinted>
  <dcterms:created xsi:type="dcterms:W3CDTF">2023-03-30T06:18:00Z</dcterms:created>
  <dcterms:modified xsi:type="dcterms:W3CDTF">2023-03-30T06:24:00Z</dcterms:modified>
</cp:coreProperties>
</file>